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5C6618" w14:textId="77777777" w:rsidR="002108E2" w:rsidRDefault="002108E2" w:rsidP="00883A35">
      <w:pPr>
        <w:ind w:left="-851"/>
        <w:rPr>
          <w:ins w:id="0" w:author="Author"/>
        </w:rPr>
      </w:pPr>
    </w:p>
    <w:p w14:paraId="7A5DBD6C" w14:textId="77777777" w:rsidR="00394664" w:rsidRDefault="00BF004D" w:rsidP="00883A35">
      <w:pPr>
        <w:ind w:left="-851"/>
        <w:sectPr w:rsidR="00394664" w:rsidSect="00C279C1">
          <w:headerReference w:type="even" r:id="rId7"/>
          <w:headerReference w:type="default" r:id="rId8"/>
          <w:footerReference w:type="even" r:id="rId9"/>
          <w:footerReference w:type="default" r:id="rId10"/>
          <w:headerReference w:type="first" r:id="rId11"/>
          <w:footerReference w:type="first" r:id="rId12"/>
          <w:pgSz w:w="12240" w:h="15840"/>
          <w:pgMar w:top="142" w:right="964" w:bottom="964" w:left="964" w:header="142" w:footer="311" w:gutter="0"/>
          <w:cols w:space="708"/>
          <w:docGrid w:linePitch="360"/>
        </w:sectPr>
      </w:pPr>
      <w:r>
        <w:rPr>
          <w:noProof/>
          <w:lang w:eastAsia="en-AU"/>
        </w:rPr>
        <w:drawing>
          <wp:inline distT="0" distB="0" distL="0" distR="0" wp14:anchorId="7A5DBD77" wp14:editId="7A5DBD78">
            <wp:extent cx="7579290" cy="1470660"/>
            <wp:effectExtent l="0" t="0" r="3175" b="0"/>
            <wp:docPr id="5" name="Picture 5" descr="Logo: Australian Government, Attorney-General's Depart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594909" cy="1473691"/>
                    </a:xfrm>
                    <a:prstGeom prst="rect">
                      <a:avLst/>
                    </a:prstGeom>
                  </pic:spPr>
                </pic:pic>
              </a:graphicData>
            </a:graphic>
          </wp:inline>
        </w:drawing>
      </w:r>
    </w:p>
    <w:p w14:paraId="7A5DBD6D" w14:textId="2E088ABE" w:rsidR="0068648E" w:rsidRPr="008A63D1" w:rsidRDefault="00417434" w:rsidP="00883A35">
      <w:pPr>
        <w:pStyle w:val="Heading1"/>
      </w:pPr>
      <w:bookmarkStart w:id="1" w:name="_GoBack"/>
      <w:bookmarkEnd w:id="1"/>
      <w:r>
        <w:t>Marriage Celebrants Programme</w:t>
      </w:r>
    </w:p>
    <w:p w14:paraId="7A5DBD6F" w14:textId="0DF34943" w:rsidR="0068648E" w:rsidRPr="007720CB" w:rsidRDefault="00992E9C" w:rsidP="00883A35">
      <w:pPr>
        <w:jc w:val="right"/>
      </w:pPr>
      <w:r>
        <w:t xml:space="preserve">September </w:t>
      </w:r>
      <w:r w:rsidR="007A49F4">
        <w:t>2019</w:t>
      </w:r>
    </w:p>
    <w:p w14:paraId="4671E80F" w14:textId="1AE0668A" w:rsidR="00417434" w:rsidRDefault="00417434" w:rsidP="00883A35">
      <w:pPr>
        <w:pStyle w:val="Heading2"/>
      </w:pPr>
      <w:r>
        <w:t>Complaints process</w:t>
      </w:r>
    </w:p>
    <w:p w14:paraId="23DBAE4F" w14:textId="6B604BCB" w:rsidR="00FE2BC1" w:rsidRDefault="00991D2A" w:rsidP="00883A35">
      <w:pPr>
        <w:pStyle w:val="Bullet1"/>
      </w:pPr>
      <w:r w:rsidRPr="00883A35">
        <w:t xml:space="preserve">The Attorney-General’s Department </w:t>
      </w:r>
      <w:r w:rsidR="0078461C" w:rsidRPr="00883A35">
        <w:t xml:space="preserve">only </w:t>
      </w:r>
      <w:r w:rsidRPr="00883A35">
        <w:t>deals with complaints relating to Commonwealth-</w:t>
      </w:r>
      <w:r w:rsidR="00417434" w:rsidRPr="00883A35">
        <w:t>r</w:t>
      </w:r>
      <w:r w:rsidRPr="00883A35">
        <w:t xml:space="preserve">egistered </w:t>
      </w:r>
      <w:r w:rsidR="00417434" w:rsidRPr="00883A35">
        <w:t>m</w:t>
      </w:r>
      <w:r w:rsidRPr="00883A35">
        <w:t xml:space="preserve">arriage </w:t>
      </w:r>
      <w:r w:rsidR="00417434" w:rsidRPr="00883A35">
        <w:t>c</w:t>
      </w:r>
      <w:r w:rsidRPr="00883A35">
        <w:t>elebrants</w:t>
      </w:r>
      <w:r w:rsidR="001346A6">
        <w:t>, including religious marriage celebrants</w:t>
      </w:r>
      <w:r w:rsidRPr="00883A35">
        <w:t xml:space="preserve">. </w:t>
      </w:r>
      <w:r w:rsidR="00417434" w:rsidRPr="00883A35">
        <w:t>These complaints are considered by the Registrar of Marriage Celebrants</w:t>
      </w:r>
      <w:r w:rsidR="004B492C">
        <w:t xml:space="preserve"> (the </w:t>
      </w:r>
      <w:r w:rsidR="007829FD">
        <w:t>R</w:t>
      </w:r>
      <w:r w:rsidR="004B492C">
        <w:t>egistrar)</w:t>
      </w:r>
      <w:r w:rsidR="00417434" w:rsidRPr="00883A35">
        <w:t xml:space="preserve">, an officer in the department. </w:t>
      </w:r>
      <w:r w:rsidR="00B4293A" w:rsidRPr="00883A35">
        <w:t xml:space="preserve">If you are unsure whether the celebrant is a Commonwealth-registered marriage celebrant, you should check the </w:t>
      </w:r>
      <w:hyperlink r:id="rId14" w:history="1">
        <w:r w:rsidR="00FE2BC1">
          <w:rPr>
            <w:rStyle w:val="Hyperlink"/>
          </w:rPr>
          <w:t>Register of marriage celebrants</w:t>
        </w:r>
      </w:hyperlink>
      <w:r w:rsidR="00B4293A" w:rsidRPr="00883A35">
        <w:t xml:space="preserve">. </w:t>
      </w:r>
    </w:p>
    <w:p w14:paraId="259E7FCA" w14:textId="3DBADB86" w:rsidR="00020594" w:rsidRPr="00883A35" w:rsidRDefault="00B4293A" w:rsidP="00883A35">
      <w:pPr>
        <w:pStyle w:val="Bullet1"/>
      </w:pPr>
      <w:r w:rsidRPr="00883A35">
        <w:t xml:space="preserve"> </w:t>
      </w:r>
    </w:p>
    <w:p w14:paraId="4D5053FC" w14:textId="6E17A7CE" w:rsidR="0078461C" w:rsidRDefault="00B15146" w:rsidP="00883A35">
      <w:pPr>
        <w:pStyle w:val="Bullet1"/>
      </w:pPr>
      <w:r w:rsidRPr="00883A35">
        <w:t xml:space="preserve">We do not deal with complaints relating to </w:t>
      </w:r>
      <w:hyperlink r:id="rId15" w:history="1">
        <w:r w:rsidRPr="00883A35">
          <w:rPr>
            <w:rStyle w:val="Hyperlink"/>
          </w:rPr>
          <w:t xml:space="preserve">ministers of religion of a </w:t>
        </w:r>
        <w:proofErr w:type="spellStart"/>
        <w:r w:rsidRPr="00883A35">
          <w:rPr>
            <w:rStyle w:val="Hyperlink"/>
          </w:rPr>
          <w:t>recognised</w:t>
        </w:r>
        <w:proofErr w:type="spellEnd"/>
        <w:r w:rsidRPr="00883A35">
          <w:rPr>
            <w:rStyle w:val="Hyperlink"/>
          </w:rPr>
          <w:t xml:space="preserve"> denomination</w:t>
        </w:r>
      </w:hyperlink>
      <w:r w:rsidRPr="00883A35">
        <w:t xml:space="preserve">. </w:t>
      </w:r>
      <w:r w:rsidR="0078461C" w:rsidRPr="00883A35">
        <w:t xml:space="preserve">If your complaint relates to a </w:t>
      </w:r>
      <w:r w:rsidRPr="00883A35">
        <w:t xml:space="preserve">minister of religion of a </w:t>
      </w:r>
      <w:proofErr w:type="spellStart"/>
      <w:r w:rsidRPr="00883A35">
        <w:t>recognised</w:t>
      </w:r>
      <w:proofErr w:type="spellEnd"/>
      <w:r w:rsidRPr="00883A35">
        <w:t xml:space="preserve"> denomination</w:t>
      </w:r>
      <w:r w:rsidR="0078461C" w:rsidRPr="00883A35">
        <w:t xml:space="preserve">, please direct your concerns to your </w:t>
      </w:r>
      <w:hyperlink r:id="rId16" w:history="1">
        <w:r w:rsidR="0078461C" w:rsidRPr="00883A35">
          <w:rPr>
            <w:rStyle w:val="Hyperlink"/>
          </w:rPr>
          <w:t xml:space="preserve">state or territory </w:t>
        </w:r>
        <w:r w:rsidR="00417434" w:rsidRPr="00883A35">
          <w:rPr>
            <w:rStyle w:val="Hyperlink"/>
          </w:rPr>
          <w:t>r</w:t>
        </w:r>
        <w:r w:rsidR="0078461C" w:rsidRPr="00883A35">
          <w:rPr>
            <w:rStyle w:val="Hyperlink"/>
          </w:rPr>
          <w:t xml:space="preserve">egistry of </w:t>
        </w:r>
        <w:r w:rsidR="00417434" w:rsidRPr="00883A35">
          <w:rPr>
            <w:rStyle w:val="Hyperlink"/>
          </w:rPr>
          <w:t>b</w:t>
        </w:r>
        <w:r w:rsidR="0078461C" w:rsidRPr="00883A35">
          <w:rPr>
            <w:rStyle w:val="Hyperlink"/>
          </w:rPr>
          <w:t xml:space="preserve">irths, </w:t>
        </w:r>
        <w:r w:rsidR="00417434" w:rsidRPr="00883A35">
          <w:rPr>
            <w:rStyle w:val="Hyperlink"/>
          </w:rPr>
          <w:t>d</w:t>
        </w:r>
        <w:r w:rsidR="0078461C" w:rsidRPr="00883A35">
          <w:rPr>
            <w:rStyle w:val="Hyperlink"/>
          </w:rPr>
          <w:t xml:space="preserve">eaths and </w:t>
        </w:r>
        <w:r w:rsidR="00417434" w:rsidRPr="00883A35">
          <w:rPr>
            <w:rStyle w:val="Hyperlink"/>
          </w:rPr>
          <w:t>m</w:t>
        </w:r>
        <w:r w:rsidR="0078461C" w:rsidRPr="00883A35">
          <w:rPr>
            <w:rStyle w:val="Hyperlink"/>
          </w:rPr>
          <w:t>arriages</w:t>
        </w:r>
      </w:hyperlink>
      <w:r w:rsidR="0078461C" w:rsidRPr="00883A35">
        <w:t>.</w:t>
      </w:r>
    </w:p>
    <w:p w14:paraId="46211C04" w14:textId="77777777" w:rsidR="005C52B4" w:rsidRDefault="005C52B4" w:rsidP="00883A35">
      <w:pPr>
        <w:pStyle w:val="Bullet1"/>
      </w:pPr>
    </w:p>
    <w:p w14:paraId="5E4AB5D5" w14:textId="6A02F357" w:rsidR="0078461C" w:rsidRDefault="00417434" w:rsidP="00883A35">
      <w:pPr>
        <w:pStyle w:val="Bullet1"/>
      </w:pPr>
      <w:r w:rsidRPr="00883A35">
        <w:t>The Registrar of Marriage Celebrants has no power to compel a celebrant to provide compensation or refund</w:t>
      </w:r>
      <w:r w:rsidR="00B15146" w:rsidRPr="00883A35">
        <w:t>s</w:t>
      </w:r>
      <w:r w:rsidRPr="00883A35">
        <w:t xml:space="preserve">. If you are seeking a refund, please </w:t>
      </w:r>
      <w:r w:rsidR="00B15146" w:rsidRPr="00883A35">
        <w:t xml:space="preserve">visit </w:t>
      </w:r>
      <w:r w:rsidRPr="00883A35">
        <w:t>the Australian Competition and Consumer Commission</w:t>
      </w:r>
      <w:r w:rsidR="00531992" w:rsidRPr="00883A35">
        <w:t xml:space="preserve"> (ACCC) </w:t>
      </w:r>
      <w:r w:rsidR="00B15146" w:rsidRPr="00883A35">
        <w:t xml:space="preserve">website </w:t>
      </w:r>
      <w:r w:rsidR="00531992" w:rsidRPr="00883A35">
        <w:t xml:space="preserve">at </w:t>
      </w:r>
      <w:hyperlink r:id="rId17" w:history="1">
        <w:r w:rsidRPr="00883A35">
          <w:rPr>
            <w:rStyle w:val="Hyperlink"/>
          </w:rPr>
          <w:t>www.accc.gov.au/consumers</w:t>
        </w:r>
      </w:hyperlink>
      <w:r w:rsidR="00B15146" w:rsidRPr="00883A35">
        <w:t>,</w:t>
      </w:r>
      <w:r w:rsidRPr="00883A35">
        <w:t xml:space="preserve"> </w:t>
      </w:r>
      <w:r w:rsidR="00531992" w:rsidRPr="00883A35">
        <w:t xml:space="preserve">where you can use an </w:t>
      </w:r>
      <w:r w:rsidR="00B15146" w:rsidRPr="00883A35">
        <w:t xml:space="preserve">online tool </w:t>
      </w:r>
      <w:r w:rsidR="00531992" w:rsidRPr="00883A35">
        <w:t xml:space="preserve">to </w:t>
      </w:r>
      <w:r w:rsidR="00B15146" w:rsidRPr="00883A35">
        <w:t>identify the state or territory consumer affairs body that may be able to assist you</w:t>
      </w:r>
      <w:r w:rsidR="005B419C" w:rsidRPr="00883A35">
        <w:t xml:space="preserve"> with your consumer complaint</w:t>
      </w:r>
      <w:r w:rsidR="00B15146" w:rsidRPr="00883A35">
        <w:t xml:space="preserve">. </w:t>
      </w:r>
    </w:p>
    <w:p w14:paraId="2A4EA34D" w14:textId="77777777" w:rsidR="00FE2BC1" w:rsidRPr="00883A35" w:rsidRDefault="00FE2BC1" w:rsidP="00883A35">
      <w:pPr>
        <w:pStyle w:val="Bullet1"/>
      </w:pPr>
    </w:p>
    <w:p w14:paraId="6BA2CDEB" w14:textId="5FC2A1D0" w:rsidR="00417434" w:rsidRDefault="00417434" w:rsidP="00883A35">
      <w:pPr>
        <w:pStyle w:val="Heading3"/>
      </w:pPr>
      <w:r>
        <w:t xml:space="preserve">What can I make a complaint about? </w:t>
      </w:r>
    </w:p>
    <w:p w14:paraId="2E02FA4E" w14:textId="77DD03CC" w:rsidR="00991D2A" w:rsidRDefault="00417434" w:rsidP="00883A35">
      <w:pPr>
        <w:spacing w:after="105"/>
      </w:pPr>
      <w:r>
        <w:t>The Registrar of Marriage Celebrants can consider complaints about</w:t>
      </w:r>
      <w:r w:rsidR="00991D2A">
        <w:t>:</w:t>
      </w:r>
    </w:p>
    <w:p w14:paraId="0CDACB7F" w14:textId="1E4C40AD" w:rsidR="00D750A8" w:rsidRPr="00FF10A7" w:rsidRDefault="00B15146" w:rsidP="00883A35">
      <w:pPr>
        <w:pStyle w:val="ListParagraph"/>
        <w:numPr>
          <w:ilvl w:val="0"/>
          <w:numId w:val="10"/>
        </w:numPr>
        <w:spacing w:after="0"/>
        <w:contextualSpacing w:val="0"/>
      </w:pPr>
      <w:r>
        <w:t xml:space="preserve">a </w:t>
      </w:r>
      <w:r w:rsidR="00991D2A">
        <w:t xml:space="preserve">potential breach of the celebrant’s legal obligations under the </w:t>
      </w:r>
      <w:hyperlink r:id="rId18" w:history="1">
        <w:r w:rsidR="00991D2A" w:rsidRPr="00315EA9">
          <w:rPr>
            <w:rStyle w:val="Hyperlink"/>
            <w:i/>
          </w:rPr>
          <w:t>Marriage Act 1961</w:t>
        </w:r>
      </w:hyperlink>
      <w:r w:rsidR="00991D2A">
        <w:t xml:space="preserve"> or </w:t>
      </w:r>
      <w:hyperlink r:id="rId19" w:history="1">
        <w:r w:rsidR="00991D2A" w:rsidRPr="00342A84">
          <w:rPr>
            <w:rStyle w:val="Hyperlink"/>
          </w:rPr>
          <w:t>Marriage</w:t>
        </w:r>
        <w:r w:rsidR="00417434" w:rsidRPr="00342A84">
          <w:rPr>
            <w:rStyle w:val="Hyperlink"/>
          </w:rPr>
          <w:t> </w:t>
        </w:r>
        <w:r w:rsidR="00991D2A" w:rsidRPr="00342A84">
          <w:rPr>
            <w:rStyle w:val="Hyperlink"/>
          </w:rPr>
          <w:t>Regulations</w:t>
        </w:r>
        <w:r w:rsidR="00A021AC" w:rsidRPr="00342A84">
          <w:rPr>
            <w:rStyle w:val="Hyperlink"/>
          </w:rPr>
          <w:t xml:space="preserve"> 2017</w:t>
        </w:r>
      </w:hyperlink>
      <w:r w:rsidR="00A756FC">
        <w:rPr>
          <w:rStyle w:val="Hyperlink"/>
        </w:rPr>
        <w:t xml:space="preserve"> (</w:t>
      </w:r>
      <w:r w:rsidR="00323B14">
        <w:rPr>
          <w:rStyle w:val="Hyperlink"/>
        </w:rPr>
        <w:t xml:space="preserve">the </w:t>
      </w:r>
      <w:r w:rsidR="00A756FC">
        <w:rPr>
          <w:rStyle w:val="Hyperlink"/>
        </w:rPr>
        <w:t>Regulations)</w:t>
      </w:r>
    </w:p>
    <w:p w14:paraId="4338A366" w14:textId="4AFC080A" w:rsidR="00236584" w:rsidRPr="00236584" w:rsidRDefault="00D750A8" w:rsidP="00883A35">
      <w:pPr>
        <w:pStyle w:val="ListParagraph"/>
        <w:numPr>
          <w:ilvl w:val="0"/>
          <w:numId w:val="10"/>
        </w:numPr>
        <w:spacing w:after="0"/>
        <w:contextualSpacing w:val="0"/>
      </w:pPr>
      <w:r>
        <w:t xml:space="preserve">a potential breach of the </w:t>
      </w:r>
      <w:r w:rsidR="00991D2A" w:rsidRPr="007A3071">
        <w:t>Code of Practice for marriage celebrants</w:t>
      </w:r>
      <w:r>
        <w:t xml:space="preserve"> (</w:t>
      </w:r>
      <w:hyperlink r:id="rId20" w:history="1">
        <w:r w:rsidRPr="00315EA9">
          <w:rPr>
            <w:rStyle w:val="Hyperlink"/>
          </w:rPr>
          <w:t xml:space="preserve">Schedule </w:t>
        </w:r>
        <w:r w:rsidR="00A021AC">
          <w:rPr>
            <w:rStyle w:val="Hyperlink"/>
          </w:rPr>
          <w:t>2</w:t>
        </w:r>
      </w:hyperlink>
      <w:r>
        <w:t xml:space="preserve"> of the </w:t>
      </w:r>
      <w:r w:rsidRPr="00342A84">
        <w:t>Regulations</w:t>
      </w:r>
      <w:r>
        <w:t>)</w:t>
      </w:r>
    </w:p>
    <w:p w14:paraId="604F1C26" w14:textId="41CD4B97" w:rsidR="00991D2A" w:rsidRDefault="00991D2A" w:rsidP="00883A35">
      <w:pPr>
        <w:pStyle w:val="ListParagraph"/>
        <w:numPr>
          <w:ilvl w:val="0"/>
          <w:numId w:val="10"/>
        </w:numPr>
        <w:contextualSpacing w:val="0"/>
      </w:pPr>
      <w:proofErr w:type="gramStart"/>
      <w:r>
        <w:t>a</w:t>
      </w:r>
      <w:proofErr w:type="gramEnd"/>
      <w:r>
        <w:t xml:space="preserve"> celebrant’s entitlement to remain registered, including if they have an actual or potential conflict of interest or benefit to business (for more information see </w:t>
      </w:r>
      <w:r w:rsidR="00A756FC">
        <w:t xml:space="preserve">the </w:t>
      </w:r>
      <w:hyperlink r:id="rId21" w:history="1">
        <w:r w:rsidR="00A756FC">
          <w:rPr>
            <w:rStyle w:val="Hyperlink"/>
          </w:rPr>
          <w:t>G</w:t>
        </w:r>
        <w:r w:rsidR="00315EA9" w:rsidRPr="00315EA9">
          <w:rPr>
            <w:rStyle w:val="Hyperlink"/>
          </w:rPr>
          <w:t>uidelines</w:t>
        </w:r>
      </w:hyperlink>
      <w:r w:rsidR="00A756FC">
        <w:rPr>
          <w:rStyle w:val="Hyperlink"/>
        </w:rPr>
        <w:t xml:space="preserve"> on conflict of interest and benefit to business for Commonwealth-registered marriage celebrants - April 2018</w:t>
      </w:r>
      <w:r w:rsidR="00315EA9">
        <w:t>).</w:t>
      </w:r>
      <w:r w:rsidR="00417434">
        <w:t xml:space="preserve"> </w:t>
      </w:r>
    </w:p>
    <w:p w14:paraId="13A3C2EE" w14:textId="3FBEA979" w:rsidR="0038446D" w:rsidRDefault="0038446D" w:rsidP="00883A35">
      <w:pPr>
        <w:pStyle w:val="Heading3"/>
      </w:pPr>
      <w:r>
        <w:t>What can’t the Registrar consider?</w:t>
      </w:r>
    </w:p>
    <w:p w14:paraId="6DA8CFAB" w14:textId="77777777" w:rsidR="0038446D" w:rsidRPr="00883A35" w:rsidRDefault="0038446D" w:rsidP="0038446D">
      <w:pPr>
        <w:pStyle w:val="Bullet1"/>
      </w:pPr>
    </w:p>
    <w:p w14:paraId="0033CB89" w14:textId="38F284E6" w:rsidR="0038446D" w:rsidRDefault="0038446D" w:rsidP="0038446D">
      <w:pPr>
        <w:pStyle w:val="Bullet1"/>
      </w:pPr>
      <w:r w:rsidRPr="00883A35">
        <w:t xml:space="preserve">The Registrar of Marriage Celebrants has no power to compel a celebrant to provide compensation or refunds. If you are seeking a refund, please visit the Australian Competition and Consumer Commission (ACCC) website at </w:t>
      </w:r>
      <w:hyperlink r:id="rId22" w:history="1">
        <w:r w:rsidRPr="00883A35">
          <w:rPr>
            <w:rStyle w:val="Hyperlink"/>
          </w:rPr>
          <w:t>www.accc.gov.au/consumers</w:t>
        </w:r>
      </w:hyperlink>
      <w:r w:rsidRPr="00883A35">
        <w:t xml:space="preserve">, where you can use an online tool to identify the state or territory consumer affairs body that may be able to assist you with your consumer complaint. </w:t>
      </w:r>
      <w:r>
        <w:t xml:space="preserve">The Registrar also has no power to deal with </w:t>
      </w:r>
      <w:r>
        <w:lastRenderedPageBreak/>
        <w:t>other circumstances or events surrounding the complaint, other than the actions of the celebrant in question. This includes for example, visa applications and whether a party to a marriage was incapable of understanding the nature and effect of the marriage ceremony. These are matters should be referred to the relevant bodies.</w:t>
      </w:r>
    </w:p>
    <w:p w14:paraId="27E11044" w14:textId="77777777" w:rsidR="0038446D" w:rsidRPr="0038446D" w:rsidRDefault="0038446D" w:rsidP="008475F6"/>
    <w:p w14:paraId="182E5BBD" w14:textId="40BBBEB5" w:rsidR="00020594" w:rsidRPr="00342A84" w:rsidRDefault="00020594" w:rsidP="00883A35">
      <w:pPr>
        <w:pStyle w:val="Heading3"/>
        <w:rPr>
          <w:color w:val="auto"/>
        </w:rPr>
      </w:pPr>
      <w:r w:rsidRPr="00883A35">
        <w:t xml:space="preserve">What </w:t>
      </w:r>
      <w:r w:rsidRPr="00342A84">
        <w:rPr>
          <w:color w:val="auto"/>
        </w:rPr>
        <w:t xml:space="preserve">happens after I make a complaint? </w:t>
      </w:r>
    </w:p>
    <w:p w14:paraId="7E7410FD" w14:textId="446AF461" w:rsidR="002C7A86" w:rsidRDefault="00556D19" w:rsidP="00883A35">
      <w:pPr>
        <w:pStyle w:val="Bullet1"/>
        <w:numPr>
          <w:ilvl w:val="0"/>
          <w:numId w:val="8"/>
        </w:numPr>
      </w:pPr>
      <w:r>
        <w:rPr>
          <w:b/>
        </w:rPr>
        <w:t>Acknowledge</w:t>
      </w:r>
      <w:r w:rsidR="00FD371C" w:rsidRPr="00342A84">
        <w:rPr>
          <w:b/>
        </w:rPr>
        <w:t xml:space="preserve">: </w:t>
      </w:r>
      <w:r w:rsidR="00FD371C" w:rsidRPr="00342A84">
        <w:t>w</w:t>
      </w:r>
      <w:r w:rsidR="002C7A86" w:rsidRPr="00342A84">
        <w:t>e acknowledge your complaint in writing.</w:t>
      </w:r>
      <w:r w:rsidR="00A63732" w:rsidRPr="00342A84">
        <w:t xml:space="preserve"> </w:t>
      </w:r>
    </w:p>
    <w:p w14:paraId="4C41B274" w14:textId="2A9EAF34" w:rsidR="00323B14" w:rsidRPr="00342A84" w:rsidRDefault="005C52B4" w:rsidP="00323B14">
      <w:pPr>
        <w:pStyle w:val="Bullet1"/>
        <w:spacing w:after="105"/>
        <w:ind w:left="360"/>
      </w:pPr>
      <w:r w:rsidRPr="00342A84">
        <w:rPr>
          <w:b/>
        </w:rPr>
        <w:t>Assess:</w:t>
      </w:r>
      <w:r w:rsidRPr="00342A84">
        <w:t xml:space="preserve"> your complaint is assessed by an action officer, who may contact you for more information. Based on this preliminary assessment, the Registrar of Marriage Celebrants will decide whether or not to proceed with the complaint.</w:t>
      </w:r>
      <w:r w:rsidR="00323B14">
        <w:t xml:space="preserve"> </w:t>
      </w:r>
      <w:r w:rsidR="00323B14" w:rsidRPr="00342A84">
        <w:t>The Registrar might decide</w:t>
      </w:r>
      <w:r w:rsidR="00323B14">
        <w:t xml:space="preserve"> to</w:t>
      </w:r>
      <w:r w:rsidR="00323B14" w:rsidRPr="00342A84">
        <w:t>:</w:t>
      </w:r>
    </w:p>
    <w:p w14:paraId="0F67E59C" w14:textId="77777777" w:rsidR="00323B14" w:rsidRPr="00342A84" w:rsidRDefault="00323B14" w:rsidP="00323B14">
      <w:pPr>
        <w:pStyle w:val="Bullet1"/>
        <w:numPr>
          <w:ilvl w:val="1"/>
          <w:numId w:val="8"/>
        </w:numPr>
      </w:pPr>
      <w:r w:rsidRPr="00342A84">
        <w:t xml:space="preserve">deal with the complaint, </w:t>
      </w:r>
      <w:r>
        <w:t xml:space="preserve">or </w:t>
      </w:r>
    </w:p>
    <w:p w14:paraId="1FE04081" w14:textId="77777777" w:rsidR="00323B14" w:rsidRPr="00F251BE" w:rsidRDefault="00323B14" w:rsidP="00323B14">
      <w:pPr>
        <w:pStyle w:val="Default"/>
        <w:numPr>
          <w:ilvl w:val="1"/>
          <w:numId w:val="8"/>
        </w:numPr>
        <w:rPr>
          <w:rFonts w:asciiTheme="minorHAnsi" w:hAnsiTheme="minorHAnsi"/>
          <w:sz w:val="22"/>
          <w:szCs w:val="22"/>
        </w:rPr>
      </w:pPr>
      <w:r w:rsidRPr="00F251BE">
        <w:rPr>
          <w:rFonts w:asciiTheme="minorHAnsi" w:hAnsiTheme="minorHAnsi"/>
          <w:sz w:val="22"/>
          <w:szCs w:val="22"/>
          <w:lang w:val="en"/>
        </w:rPr>
        <w:t>not deal with the complaint, on the basis that:</w:t>
      </w:r>
    </w:p>
    <w:p w14:paraId="79175C7E" w14:textId="77777777" w:rsidR="00323B14" w:rsidRPr="00F251BE" w:rsidRDefault="00323B14" w:rsidP="00323B14">
      <w:pPr>
        <w:pStyle w:val="Default"/>
        <w:numPr>
          <w:ilvl w:val="0"/>
          <w:numId w:val="12"/>
        </w:numPr>
        <w:rPr>
          <w:rFonts w:asciiTheme="minorHAnsi" w:hAnsiTheme="minorHAnsi"/>
          <w:sz w:val="22"/>
          <w:szCs w:val="22"/>
        </w:rPr>
      </w:pPr>
      <w:r w:rsidRPr="00F251BE">
        <w:rPr>
          <w:rFonts w:asciiTheme="minorHAnsi" w:hAnsiTheme="minorHAnsi"/>
          <w:sz w:val="22"/>
          <w:szCs w:val="22"/>
        </w:rPr>
        <w:t xml:space="preserve">the complaint is not about the solemnisation of a marriage by a marriage celebrant; or </w:t>
      </w:r>
    </w:p>
    <w:p w14:paraId="1044407E" w14:textId="77777777" w:rsidR="00323B14" w:rsidRPr="00F251BE" w:rsidRDefault="00323B14" w:rsidP="00323B14">
      <w:pPr>
        <w:pStyle w:val="Default"/>
        <w:numPr>
          <w:ilvl w:val="0"/>
          <w:numId w:val="12"/>
        </w:numPr>
        <w:rPr>
          <w:rFonts w:asciiTheme="minorHAnsi" w:hAnsiTheme="minorHAnsi"/>
          <w:sz w:val="22"/>
          <w:szCs w:val="22"/>
        </w:rPr>
      </w:pPr>
      <w:r w:rsidRPr="00F251BE">
        <w:rPr>
          <w:rFonts w:asciiTheme="minorHAnsi" w:hAnsiTheme="minorHAnsi"/>
          <w:sz w:val="22"/>
          <w:szCs w:val="22"/>
        </w:rPr>
        <w:t xml:space="preserve">the complaint is frivolous, vexatious, misconceived, lacking in substance or not made in good faith; or </w:t>
      </w:r>
    </w:p>
    <w:p w14:paraId="256AD8D9" w14:textId="77777777" w:rsidR="00323B14" w:rsidRPr="00F251BE" w:rsidRDefault="00323B14" w:rsidP="00323B14">
      <w:pPr>
        <w:pStyle w:val="Default"/>
        <w:numPr>
          <w:ilvl w:val="0"/>
          <w:numId w:val="12"/>
        </w:numPr>
        <w:rPr>
          <w:rFonts w:asciiTheme="minorHAnsi" w:hAnsiTheme="minorHAnsi"/>
          <w:sz w:val="22"/>
          <w:szCs w:val="22"/>
        </w:rPr>
      </w:pPr>
      <w:r w:rsidRPr="00F251BE">
        <w:rPr>
          <w:rFonts w:asciiTheme="minorHAnsi" w:hAnsiTheme="minorHAnsi"/>
          <w:sz w:val="22"/>
          <w:szCs w:val="22"/>
        </w:rPr>
        <w:t xml:space="preserve">the complainant does not have a sufficient interest in the subject matter of the complaint; or </w:t>
      </w:r>
    </w:p>
    <w:p w14:paraId="0F0DC3B8" w14:textId="77777777" w:rsidR="00323B14" w:rsidRPr="00F251BE" w:rsidRDefault="00323B14" w:rsidP="00323B14">
      <w:pPr>
        <w:pStyle w:val="Default"/>
        <w:numPr>
          <w:ilvl w:val="0"/>
          <w:numId w:val="12"/>
        </w:numPr>
        <w:rPr>
          <w:rFonts w:asciiTheme="minorHAnsi" w:hAnsiTheme="minorHAnsi"/>
          <w:sz w:val="22"/>
          <w:szCs w:val="22"/>
        </w:rPr>
      </w:pPr>
      <w:r w:rsidRPr="00F251BE">
        <w:rPr>
          <w:rFonts w:asciiTheme="minorHAnsi" w:hAnsiTheme="minorHAnsi"/>
          <w:sz w:val="22"/>
          <w:szCs w:val="22"/>
        </w:rPr>
        <w:t xml:space="preserve">the complainant became aware of the subject matter of the complaint more than 3 months before making the complaint; or </w:t>
      </w:r>
    </w:p>
    <w:p w14:paraId="1E1A16E1" w14:textId="77777777" w:rsidR="00323B14" w:rsidRPr="00F251BE" w:rsidRDefault="00323B14" w:rsidP="00323B14">
      <w:pPr>
        <w:pStyle w:val="Default"/>
        <w:numPr>
          <w:ilvl w:val="0"/>
          <w:numId w:val="12"/>
        </w:numPr>
        <w:rPr>
          <w:rFonts w:asciiTheme="minorHAnsi" w:hAnsiTheme="minorHAnsi"/>
          <w:sz w:val="22"/>
          <w:szCs w:val="22"/>
        </w:rPr>
      </w:pPr>
      <w:r w:rsidRPr="00F251BE">
        <w:rPr>
          <w:rFonts w:asciiTheme="minorHAnsi" w:hAnsiTheme="minorHAnsi"/>
          <w:sz w:val="22"/>
          <w:szCs w:val="22"/>
        </w:rPr>
        <w:t xml:space="preserve">the substance of the complaint has been the subject of a previous complaint; or </w:t>
      </w:r>
    </w:p>
    <w:p w14:paraId="69EC6F95" w14:textId="77777777" w:rsidR="00323B14" w:rsidRPr="00F251BE" w:rsidRDefault="00323B14" w:rsidP="00323B14">
      <w:pPr>
        <w:pStyle w:val="Default"/>
        <w:numPr>
          <w:ilvl w:val="0"/>
          <w:numId w:val="12"/>
        </w:numPr>
        <w:rPr>
          <w:rFonts w:asciiTheme="minorHAnsi" w:hAnsiTheme="minorHAnsi"/>
          <w:sz w:val="22"/>
          <w:szCs w:val="22"/>
        </w:rPr>
      </w:pPr>
      <w:r w:rsidRPr="00F251BE">
        <w:rPr>
          <w:rFonts w:asciiTheme="minorHAnsi" w:hAnsiTheme="minorHAnsi"/>
          <w:sz w:val="22"/>
          <w:szCs w:val="22"/>
        </w:rPr>
        <w:t xml:space="preserve">the complaint is the subject of a legal proceeding or another complaints resolution procedure; or </w:t>
      </w:r>
    </w:p>
    <w:p w14:paraId="2E8189A9" w14:textId="77777777" w:rsidR="00323B14" w:rsidRPr="00F251BE" w:rsidRDefault="00323B14" w:rsidP="00323B14">
      <w:pPr>
        <w:pStyle w:val="Default"/>
        <w:numPr>
          <w:ilvl w:val="0"/>
          <w:numId w:val="12"/>
        </w:numPr>
        <w:rPr>
          <w:rFonts w:asciiTheme="minorHAnsi" w:hAnsiTheme="minorHAnsi"/>
          <w:sz w:val="22"/>
          <w:szCs w:val="22"/>
        </w:rPr>
      </w:pPr>
      <w:proofErr w:type="gramStart"/>
      <w:r w:rsidRPr="00F251BE">
        <w:rPr>
          <w:rFonts w:asciiTheme="minorHAnsi" w:hAnsiTheme="minorHAnsi"/>
          <w:sz w:val="22"/>
          <w:szCs w:val="22"/>
        </w:rPr>
        <w:t>the</w:t>
      </w:r>
      <w:proofErr w:type="gramEnd"/>
      <w:r w:rsidRPr="00F251BE">
        <w:rPr>
          <w:rFonts w:asciiTheme="minorHAnsi" w:hAnsiTheme="minorHAnsi"/>
          <w:sz w:val="22"/>
          <w:szCs w:val="22"/>
        </w:rPr>
        <w:t xml:space="preserve"> subject matter of the complaint would more appropriately be dealt with by another person or body.</w:t>
      </w:r>
      <w:r>
        <w:rPr>
          <w:rFonts w:asciiTheme="minorHAnsi" w:hAnsiTheme="minorHAnsi"/>
          <w:sz w:val="22"/>
          <w:szCs w:val="22"/>
        </w:rPr>
        <w:t xml:space="preserve"> For example, a complaint might involve immigration matters, in which case we might refer the complaint to the Department of Home Affairs.</w:t>
      </w:r>
    </w:p>
    <w:p w14:paraId="3A8AECC4" w14:textId="77777777" w:rsidR="00323B14" w:rsidRDefault="00323B14" w:rsidP="00323B14">
      <w:pPr>
        <w:pStyle w:val="Bullet1"/>
      </w:pPr>
      <w:r>
        <w:t>If the Registrar decides not to deal with the complaint y</w:t>
      </w:r>
      <w:r w:rsidRPr="00342A84">
        <w:t xml:space="preserve">ou will be advised of </w:t>
      </w:r>
      <w:r>
        <w:t>the decision and the reasons for the decision.</w:t>
      </w:r>
      <w:r w:rsidRPr="00342A84" w:rsidDel="005C52B4">
        <w:t xml:space="preserve"> </w:t>
      </w:r>
    </w:p>
    <w:p w14:paraId="3DA1C887" w14:textId="77777777" w:rsidR="008475F6" w:rsidRDefault="008475F6" w:rsidP="00323B14">
      <w:pPr>
        <w:pStyle w:val="Bullet1"/>
      </w:pPr>
    </w:p>
    <w:p w14:paraId="7EA9E2E8" w14:textId="77777777" w:rsidR="00323B14" w:rsidRPr="00342A84" w:rsidRDefault="00323B14" w:rsidP="00323B14">
      <w:pPr>
        <w:pStyle w:val="Bullet1"/>
      </w:pPr>
      <w:r>
        <w:t>If the Registrar decides to deal with the complaint the following will occur:</w:t>
      </w:r>
    </w:p>
    <w:p w14:paraId="776FB670" w14:textId="77777777" w:rsidR="005C52B4" w:rsidRPr="00342A84" w:rsidRDefault="005C52B4" w:rsidP="005C52B4">
      <w:pPr>
        <w:pStyle w:val="Bullet1"/>
        <w:ind w:left="360"/>
      </w:pPr>
    </w:p>
    <w:p w14:paraId="0779935E" w14:textId="1B6BFA90" w:rsidR="00FD371C" w:rsidRPr="00342A84" w:rsidRDefault="00FD371C" w:rsidP="00AE1008">
      <w:pPr>
        <w:pStyle w:val="Bullet1"/>
        <w:numPr>
          <w:ilvl w:val="0"/>
          <w:numId w:val="8"/>
        </w:numPr>
      </w:pPr>
      <w:r w:rsidRPr="00342A84">
        <w:rPr>
          <w:b/>
        </w:rPr>
        <w:t>Investigate:</w:t>
      </w:r>
      <w:r w:rsidRPr="00342A84">
        <w:t xml:space="preserve"> t</w:t>
      </w:r>
      <w:r w:rsidR="00A63732" w:rsidRPr="00342A84">
        <w:t>he action officer will contact the celebrant</w:t>
      </w:r>
      <w:r w:rsidRPr="00342A84">
        <w:t>,</w:t>
      </w:r>
      <w:r w:rsidR="00A63732" w:rsidRPr="00342A84">
        <w:t xml:space="preserve"> seeking information and/or asking them to respond to the allegations of </w:t>
      </w:r>
      <w:r w:rsidR="004775CE" w:rsidRPr="00342A84">
        <w:t>your</w:t>
      </w:r>
      <w:r w:rsidR="00A63732" w:rsidRPr="00342A84">
        <w:t xml:space="preserve"> complaint.</w:t>
      </w:r>
      <w:r w:rsidRPr="00342A84">
        <w:t xml:space="preserve"> </w:t>
      </w:r>
      <w:r w:rsidR="004775CE" w:rsidRPr="00342A84">
        <w:t xml:space="preserve">A copy of your complaint and the </w:t>
      </w:r>
      <w:r w:rsidR="00A63732" w:rsidRPr="00342A84">
        <w:t xml:space="preserve">preliminary assessment </w:t>
      </w:r>
      <w:r w:rsidR="004775CE" w:rsidRPr="00342A84">
        <w:t xml:space="preserve">will be provided </w:t>
      </w:r>
      <w:r w:rsidR="00BB4DA3" w:rsidRPr="00342A84">
        <w:t>to the celebrant</w:t>
      </w:r>
      <w:r w:rsidR="009F531A">
        <w:t xml:space="preserve"> – the date for a response </w:t>
      </w:r>
      <w:r w:rsidR="00FD04E6">
        <w:t>will be</w:t>
      </w:r>
      <w:r w:rsidR="009F531A">
        <w:t xml:space="preserve"> at least 21 days after the date of the notice</w:t>
      </w:r>
      <w:r w:rsidR="00A63732" w:rsidRPr="00342A84">
        <w:t xml:space="preserve">. </w:t>
      </w:r>
      <w:r w:rsidR="004775CE" w:rsidRPr="00342A84">
        <w:t>Your contact details will not be provided to the celebrant.</w:t>
      </w:r>
    </w:p>
    <w:p w14:paraId="1CF2D917" w14:textId="77777777" w:rsidR="00FD371C" w:rsidRDefault="00BB4DA3" w:rsidP="00AE1008">
      <w:pPr>
        <w:pStyle w:val="Bullet1"/>
        <w:ind w:firstLine="360"/>
      </w:pPr>
      <w:r w:rsidRPr="00342A84">
        <w:t xml:space="preserve">After considering the </w:t>
      </w:r>
      <w:r w:rsidR="00FD371C" w:rsidRPr="00342A84">
        <w:t xml:space="preserve">celebrant’s </w:t>
      </w:r>
      <w:r w:rsidRPr="00342A84">
        <w:t>response (if any),</w:t>
      </w:r>
      <w:r w:rsidR="00A63732" w:rsidRPr="00342A84">
        <w:t xml:space="preserve"> </w:t>
      </w:r>
      <w:r w:rsidRPr="00342A84">
        <w:t>t</w:t>
      </w:r>
      <w:r w:rsidR="00A63732" w:rsidRPr="00342A84">
        <w:t xml:space="preserve">he Registrar will decide what action should be taken. </w:t>
      </w:r>
    </w:p>
    <w:p w14:paraId="38018F0B" w14:textId="77777777" w:rsidR="00323B14" w:rsidRPr="00342A84" w:rsidRDefault="00323B14" w:rsidP="00323B14">
      <w:pPr>
        <w:pStyle w:val="Bullet1"/>
        <w:ind w:firstLine="360"/>
      </w:pPr>
      <w:r>
        <w:t>At any time before making a determination the Registrar may decide to cease dealing with a complaint.</w:t>
      </w:r>
    </w:p>
    <w:p w14:paraId="50A07DA9" w14:textId="77777777" w:rsidR="00323B14" w:rsidRDefault="00323B14" w:rsidP="00AE1008">
      <w:pPr>
        <w:pStyle w:val="Bullet1"/>
        <w:ind w:firstLine="360"/>
      </w:pPr>
    </w:p>
    <w:p w14:paraId="7B314E1E" w14:textId="3ECA5C18" w:rsidR="00A63732" w:rsidRPr="00342A84" w:rsidRDefault="00FD371C" w:rsidP="00AE1008">
      <w:pPr>
        <w:pStyle w:val="Bullet1"/>
        <w:numPr>
          <w:ilvl w:val="0"/>
          <w:numId w:val="8"/>
        </w:numPr>
      </w:pPr>
      <w:r w:rsidRPr="00342A84">
        <w:rPr>
          <w:b/>
        </w:rPr>
        <w:t xml:space="preserve">Respond: </w:t>
      </w:r>
      <w:r w:rsidRPr="00342A84">
        <w:t>t</w:t>
      </w:r>
      <w:r w:rsidR="00A63732" w:rsidRPr="00342A84">
        <w:t>he</w:t>
      </w:r>
      <w:r w:rsidRPr="00342A84">
        <w:t xml:space="preserve"> Registrar</w:t>
      </w:r>
      <w:r w:rsidR="00A63732" w:rsidRPr="00342A84">
        <w:t xml:space="preserve"> will inform </w:t>
      </w:r>
      <w:r w:rsidR="00556D19">
        <w:t xml:space="preserve">you and </w:t>
      </w:r>
      <w:r w:rsidR="00A63732" w:rsidRPr="00342A84">
        <w:t>the celebrant of the final outcome</w:t>
      </w:r>
      <w:r w:rsidR="004775CE" w:rsidRPr="00342A84">
        <w:t xml:space="preserve"> and</w:t>
      </w:r>
      <w:r w:rsidR="00BB4DA3" w:rsidRPr="00342A84">
        <w:t xml:space="preserve"> </w:t>
      </w:r>
      <w:r w:rsidRPr="00342A84">
        <w:t xml:space="preserve">the </w:t>
      </w:r>
      <w:r w:rsidR="00A63732" w:rsidRPr="00342A84">
        <w:t>reasons for the decision</w:t>
      </w:r>
      <w:r w:rsidR="004775CE" w:rsidRPr="00342A84">
        <w:t>. The celebrant will also be advised of</w:t>
      </w:r>
      <w:r w:rsidR="00BB4DA3" w:rsidRPr="00342A84">
        <w:t xml:space="preserve"> any </w:t>
      </w:r>
      <w:r w:rsidR="00B156CC" w:rsidRPr="00342A84">
        <w:t xml:space="preserve">potential </w:t>
      </w:r>
      <w:r w:rsidR="002A693D" w:rsidRPr="00342A84">
        <w:t xml:space="preserve">review </w:t>
      </w:r>
      <w:r w:rsidRPr="00342A84">
        <w:t>processes</w:t>
      </w:r>
      <w:r w:rsidR="00B156CC" w:rsidRPr="00342A84">
        <w:t xml:space="preserve">. </w:t>
      </w:r>
    </w:p>
    <w:p w14:paraId="4466EC70" w14:textId="310D0F64" w:rsidR="004D6151" w:rsidRDefault="00B15146" w:rsidP="008314E8">
      <w:pPr>
        <w:pStyle w:val="Heading3"/>
        <w:spacing w:before="240" w:after="120"/>
        <w:rPr>
          <w:color w:val="auto"/>
        </w:rPr>
      </w:pPr>
      <w:r w:rsidRPr="00FE2BC1">
        <w:rPr>
          <w:color w:val="auto"/>
        </w:rPr>
        <w:t xml:space="preserve">What </w:t>
      </w:r>
      <w:r w:rsidR="004775CE" w:rsidRPr="00FE2BC1">
        <w:rPr>
          <w:color w:val="auto"/>
        </w:rPr>
        <w:t xml:space="preserve">are the possible </w:t>
      </w:r>
      <w:r w:rsidRPr="00FE2BC1">
        <w:rPr>
          <w:color w:val="auto"/>
        </w:rPr>
        <w:t>outcome</w:t>
      </w:r>
      <w:r w:rsidR="004775CE" w:rsidRPr="00FE2BC1">
        <w:rPr>
          <w:color w:val="auto"/>
        </w:rPr>
        <w:t>s of making a complaint</w:t>
      </w:r>
      <w:r w:rsidRPr="00FE2BC1">
        <w:rPr>
          <w:color w:val="auto"/>
        </w:rPr>
        <w:t xml:space="preserve">? </w:t>
      </w:r>
      <w:r w:rsidR="00020594" w:rsidRPr="00FE2BC1">
        <w:rPr>
          <w:color w:val="auto"/>
        </w:rPr>
        <w:t xml:space="preserve"> </w:t>
      </w:r>
    </w:p>
    <w:p w14:paraId="51F4534F" w14:textId="77777777" w:rsidR="00323B14" w:rsidRPr="00342A84" w:rsidRDefault="00323B14" w:rsidP="00323B14">
      <w:pPr>
        <w:spacing w:after="105"/>
      </w:pPr>
      <w:r w:rsidRPr="00342A84">
        <w:t xml:space="preserve">Where the Registrar of Marriage Celebrants determines that a complaint is well-founded, they may: </w:t>
      </w:r>
    </w:p>
    <w:p w14:paraId="252CE04F" w14:textId="77777777" w:rsidR="00323B14" w:rsidRPr="00342A84" w:rsidRDefault="00323B14" w:rsidP="00323B14">
      <w:pPr>
        <w:pStyle w:val="Bullet1"/>
        <w:numPr>
          <w:ilvl w:val="1"/>
          <w:numId w:val="8"/>
        </w:numPr>
      </w:pPr>
      <w:r w:rsidRPr="00342A84">
        <w:t>make a recommendation about the celebrant’s future conduct or actions</w:t>
      </w:r>
    </w:p>
    <w:p w14:paraId="45A5EBAC" w14:textId="77777777" w:rsidR="00323B14" w:rsidRPr="00342A84" w:rsidRDefault="00323B14" w:rsidP="00323B14">
      <w:pPr>
        <w:pStyle w:val="Bullet1"/>
        <w:numPr>
          <w:ilvl w:val="1"/>
          <w:numId w:val="8"/>
        </w:numPr>
      </w:pPr>
      <w:r w:rsidRPr="00342A84">
        <w:t>take disciplinary action against the celebrant, such as:</w:t>
      </w:r>
    </w:p>
    <w:p w14:paraId="094F0F70" w14:textId="77777777" w:rsidR="00323B14" w:rsidRPr="00342A84" w:rsidRDefault="00323B14" w:rsidP="00323B14">
      <w:pPr>
        <w:pStyle w:val="Bullet1"/>
        <w:numPr>
          <w:ilvl w:val="2"/>
          <w:numId w:val="8"/>
        </w:numPr>
      </w:pPr>
      <w:r w:rsidRPr="00342A84">
        <w:t xml:space="preserve">issuing the celebrant with a written caution </w:t>
      </w:r>
    </w:p>
    <w:p w14:paraId="390FE905" w14:textId="77777777" w:rsidR="00323B14" w:rsidRPr="00342A84" w:rsidRDefault="00323B14" w:rsidP="00323B14">
      <w:pPr>
        <w:pStyle w:val="Bullet1"/>
        <w:numPr>
          <w:ilvl w:val="2"/>
          <w:numId w:val="8"/>
        </w:numPr>
      </w:pPr>
      <w:r w:rsidRPr="00342A84">
        <w:t xml:space="preserve">requiring the celebrant to undertake professional development activities </w:t>
      </w:r>
    </w:p>
    <w:p w14:paraId="326B3A89" w14:textId="77777777" w:rsidR="00323B14" w:rsidRPr="00342A84" w:rsidRDefault="00323B14" w:rsidP="00323B14">
      <w:pPr>
        <w:pStyle w:val="Bullet1"/>
        <w:numPr>
          <w:ilvl w:val="2"/>
          <w:numId w:val="8"/>
        </w:numPr>
      </w:pPr>
      <w:r w:rsidRPr="00342A84">
        <w:t>suspending the celebrant’s registration for a period of up to 6 months</w:t>
      </w:r>
    </w:p>
    <w:p w14:paraId="56B16BD1" w14:textId="77777777" w:rsidR="00323B14" w:rsidRPr="00342A84" w:rsidRDefault="00323B14" w:rsidP="00323B14">
      <w:pPr>
        <w:pStyle w:val="Bullet1"/>
        <w:numPr>
          <w:ilvl w:val="2"/>
          <w:numId w:val="8"/>
        </w:numPr>
      </w:pPr>
      <w:r w:rsidRPr="00342A84">
        <w:t>deregistering the celebrant</w:t>
      </w:r>
    </w:p>
    <w:p w14:paraId="14E28AD2" w14:textId="0B714471" w:rsidR="00323B14" w:rsidRPr="00342A84" w:rsidRDefault="00323B14" w:rsidP="00323B14">
      <w:pPr>
        <w:pStyle w:val="Bullet1"/>
        <w:numPr>
          <w:ilvl w:val="2"/>
          <w:numId w:val="8"/>
        </w:numPr>
        <w:spacing w:after="210"/>
      </w:pPr>
      <w:proofErr w:type="gramStart"/>
      <w:r w:rsidRPr="00342A84">
        <w:lastRenderedPageBreak/>
        <w:t>if</w:t>
      </w:r>
      <w:proofErr w:type="gramEnd"/>
      <w:r w:rsidRPr="00342A84">
        <w:t xml:space="preserve"> the marriage celebrant is identified as a religious marriage celebrant, remove the identification of the marriage celebrant as a religious marriage celebrant for a period of up to 6 months, or permanently. </w:t>
      </w:r>
    </w:p>
    <w:p w14:paraId="27AA8ECC" w14:textId="353266C3" w:rsidR="005C52B4" w:rsidRDefault="005C52B4" w:rsidP="005C52B4">
      <w:pPr>
        <w:pStyle w:val="Bullet1"/>
      </w:pPr>
      <w:r>
        <w:t>T</w:t>
      </w:r>
      <w:r w:rsidRPr="00AA6FE0">
        <w:t xml:space="preserve">he Registrar will generally only consider </w:t>
      </w:r>
      <w:r>
        <w:t xml:space="preserve">suspending or </w:t>
      </w:r>
      <w:r w:rsidRPr="00AA6FE0">
        <w:t xml:space="preserve">deregistering a marriage celebrant where there has been a serious </w:t>
      </w:r>
      <w:r>
        <w:t xml:space="preserve">or ongoing </w:t>
      </w:r>
      <w:r w:rsidRPr="00AA6FE0">
        <w:t xml:space="preserve">breach of the </w:t>
      </w:r>
      <w:r w:rsidRPr="00AA6FE0">
        <w:rPr>
          <w:i/>
        </w:rPr>
        <w:t xml:space="preserve">Marriage Act </w:t>
      </w:r>
      <w:r w:rsidRPr="00AA6FE0">
        <w:t xml:space="preserve">or the </w:t>
      </w:r>
      <w:r w:rsidR="00323B14">
        <w:t xml:space="preserve">Marriage </w:t>
      </w:r>
      <w:r w:rsidRPr="007A3071">
        <w:t>Regulations</w:t>
      </w:r>
      <w:r w:rsidR="00323B14">
        <w:t xml:space="preserve"> 2017</w:t>
      </w:r>
      <w:r w:rsidRPr="00AA6FE0">
        <w:t xml:space="preserve">.  </w:t>
      </w:r>
    </w:p>
    <w:p w14:paraId="64127CFD" w14:textId="77777777" w:rsidR="009F531A" w:rsidRDefault="009F531A" w:rsidP="005C52B4">
      <w:pPr>
        <w:pStyle w:val="Bullet1"/>
      </w:pPr>
    </w:p>
    <w:p w14:paraId="257C0CF7" w14:textId="6332DD38" w:rsidR="00B15146" w:rsidRPr="00DE121B" w:rsidRDefault="00B15146" w:rsidP="00883A35">
      <w:pPr>
        <w:rPr>
          <w:w w:val="100"/>
          <w:lang w:val="en" w:eastAsia="en-AU"/>
        </w:rPr>
      </w:pPr>
      <w:r>
        <w:rPr>
          <w:w w:val="100"/>
          <w:lang w:val="en" w:eastAsia="en-AU"/>
        </w:rPr>
        <w:t xml:space="preserve">As </w:t>
      </w:r>
      <w:r w:rsidRPr="007A3071">
        <w:t>stated</w:t>
      </w:r>
      <w:r>
        <w:rPr>
          <w:w w:val="100"/>
          <w:lang w:val="en" w:eastAsia="en-AU"/>
        </w:rPr>
        <w:t xml:space="preserve"> </w:t>
      </w:r>
      <w:r w:rsidR="00531992">
        <w:rPr>
          <w:w w:val="100"/>
          <w:lang w:val="en" w:eastAsia="en-AU"/>
        </w:rPr>
        <w:t>above</w:t>
      </w:r>
      <w:r>
        <w:rPr>
          <w:w w:val="100"/>
          <w:lang w:val="en" w:eastAsia="en-AU"/>
        </w:rPr>
        <w:t xml:space="preserve">, the Registrar of Marriage Celebrants cannot compel a celebrant to provide compensation or a refund. </w:t>
      </w:r>
    </w:p>
    <w:p w14:paraId="4EAC4943" w14:textId="42835C24" w:rsidR="00417434" w:rsidRPr="009F531A" w:rsidRDefault="00417434" w:rsidP="00883A35">
      <w:pPr>
        <w:pStyle w:val="Heading3"/>
        <w:rPr>
          <w:color w:val="auto"/>
        </w:rPr>
      </w:pPr>
      <w:r w:rsidRPr="009F531A">
        <w:rPr>
          <w:color w:val="auto"/>
        </w:rPr>
        <w:t>How do I make a complaint?</w:t>
      </w:r>
    </w:p>
    <w:p w14:paraId="7F18C522" w14:textId="4BFA1053" w:rsidR="00883A35" w:rsidRDefault="004D6151" w:rsidP="00B156CC">
      <w:r>
        <w:t xml:space="preserve">Before </w:t>
      </w:r>
      <w:r w:rsidR="00417434">
        <w:t xml:space="preserve">making </w:t>
      </w:r>
      <w:r>
        <w:t>a complaint</w:t>
      </w:r>
      <w:r w:rsidR="00417434">
        <w:t>,</w:t>
      </w:r>
      <w:r>
        <w:t xml:space="preserve"> we </w:t>
      </w:r>
      <w:r w:rsidR="00C66A9B">
        <w:t xml:space="preserve">suggest </w:t>
      </w:r>
      <w:r>
        <w:t xml:space="preserve">that you attempt to resolve the issue directly with the marriage celebrant. If you have attempted to do this and your complaint is </w:t>
      </w:r>
      <w:r w:rsidR="00B15146">
        <w:t xml:space="preserve">about </w:t>
      </w:r>
      <w:r>
        <w:t xml:space="preserve">an issue </w:t>
      </w:r>
      <w:r w:rsidR="00B15146">
        <w:t xml:space="preserve">outlined above, </w:t>
      </w:r>
      <w:r w:rsidR="00D60A50">
        <w:t>you</w:t>
      </w:r>
      <w:r>
        <w:t xml:space="preserve"> can lodge a complaint by filling in a </w:t>
      </w:r>
      <w:hyperlink r:id="rId23" w:history="1">
        <w:r w:rsidRPr="00883A35">
          <w:rPr>
            <w:rStyle w:val="Hyperlink"/>
          </w:rPr>
          <w:t>complaints form</w:t>
        </w:r>
      </w:hyperlink>
      <w:r>
        <w:t xml:space="preserve"> available on our website</w:t>
      </w:r>
      <w:r w:rsidR="006A784E">
        <w:t xml:space="preserve">. </w:t>
      </w:r>
    </w:p>
    <w:p w14:paraId="6CD66A42" w14:textId="5351144C" w:rsidR="00FD371C" w:rsidRPr="009F531A" w:rsidRDefault="00FD371C" w:rsidP="00B156CC">
      <w:pPr>
        <w:pStyle w:val="Heading3"/>
        <w:rPr>
          <w:color w:val="auto"/>
        </w:rPr>
      </w:pPr>
      <w:r w:rsidRPr="009F531A">
        <w:rPr>
          <w:color w:val="auto"/>
        </w:rPr>
        <w:t>Can I make an anonymous complaint?</w:t>
      </w:r>
    </w:p>
    <w:p w14:paraId="49607B72" w14:textId="078AA053" w:rsidR="00AE1008" w:rsidRDefault="00FD371C" w:rsidP="00883A35">
      <w:r>
        <w:t>Yes. However,</w:t>
      </w:r>
      <w:r w:rsidR="008314E8">
        <w:t xml:space="preserve"> depending on the nature of the information provided,</w:t>
      </w:r>
      <w:r>
        <w:t xml:space="preserve"> there are some complaints that we cannot assess</w:t>
      </w:r>
      <w:r w:rsidR="008314E8">
        <w:t xml:space="preserve"> </w:t>
      </w:r>
      <w:r>
        <w:t xml:space="preserve">and respond to if they are anonymous. </w:t>
      </w:r>
    </w:p>
    <w:p w14:paraId="42470BB7" w14:textId="0899DBF7" w:rsidR="00C66A9B" w:rsidRDefault="00C66A9B" w:rsidP="00342A84">
      <w:r>
        <w:t>Contact details</w:t>
      </w:r>
      <w:r w:rsidR="00883A35">
        <w:t xml:space="preserve"> for the department</w:t>
      </w:r>
      <w:r w:rsidR="007B42F6">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lephone: 1800 550 343&#10;Email: marriagecelebrantssection@ag.gov.au&#10;Post: Registrar of Marriage Celebrants&#10;Marriage Law and Celebrants Section&#10;Attorney-General's Department&#10;3-5 National Circuit&#10;BARTON  ACT  2600&#10;"/>
      </w:tblPr>
      <w:tblGrid>
        <w:gridCol w:w="5637"/>
        <w:gridCol w:w="4891"/>
      </w:tblGrid>
      <w:tr w:rsidR="00B156CC" w14:paraId="4624A956" w14:textId="77777777" w:rsidTr="00A323F5">
        <w:trPr>
          <w:tblHeader/>
        </w:trPr>
        <w:tc>
          <w:tcPr>
            <w:tcW w:w="5637" w:type="dxa"/>
          </w:tcPr>
          <w:p w14:paraId="1C2DF666" w14:textId="77777777" w:rsidR="00B156CC" w:rsidRDefault="00B156CC" w:rsidP="00E919F6">
            <w:pPr>
              <w:spacing w:before="240" w:after="0"/>
            </w:pPr>
            <w:r>
              <w:t>Telephone:</w:t>
            </w:r>
            <w:r>
              <w:tab/>
              <w:t>1800 550 343</w:t>
            </w:r>
          </w:p>
          <w:p w14:paraId="2A526C4A" w14:textId="77777777" w:rsidR="00B156CC" w:rsidRDefault="00B156CC" w:rsidP="00E919F6">
            <w:pPr>
              <w:spacing w:after="0"/>
              <w:rPr>
                <w:rStyle w:val="Hyperlink"/>
              </w:rPr>
            </w:pPr>
            <w:r>
              <w:t xml:space="preserve">Email: </w:t>
            </w:r>
            <w:r>
              <w:tab/>
            </w:r>
            <w:r>
              <w:tab/>
            </w:r>
            <w:hyperlink r:id="rId24" w:history="1">
              <w:r w:rsidRPr="004A01D2">
                <w:rPr>
                  <w:rStyle w:val="Hyperlink"/>
                </w:rPr>
                <w:t>marriagecelebrantssection@ag.gov.au</w:t>
              </w:r>
            </w:hyperlink>
          </w:p>
          <w:p w14:paraId="3711266E" w14:textId="77777777" w:rsidR="00B156CC" w:rsidRDefault="00B156CC" w:rsidP="00E919F6">
            <w:pPr>
              <w:spacing w:after="0"/>
              <w:ind w:firstLine="720"/>
            </w:pPr>
          </w:p>
        </w:tc>
        <w:tc>
          <w:tcPr>
            <w:tcW w:w="4891" w:type="dxa"/>
          </w:tcPr>
          <w:p w14:paraId="27FC11BE" w14:textId="77777777" w:rsidR="00B156CC" w:rsidRDefault="00B156CC" w:rsidP="00E919F6">
            <w:pPr>
              <w:spacing w:before="240" w:after="0"/>
            </w:pPr>
            <w:r>
              <w:t>P</w:t>
            </w:r>
            <w:r w:rsidRPr="00AB054E">
              <w:t>ost:</w:t>
            </w:r>
            <w:r w:rsidRPr="00AB054E">
              <w:tab/>
            </w:r>
            <w:r>
              <w:t>Registrar of Marriage Celebrants</w:t>
            </w:r>
          </w:p>
          <w:p w14:paraId="0C418051" w14:textId="77777777" w:rsidR="00B156CC" w:rsidRDefault="00B156CC" w:rsidP="00E919F6">
            <w:pPr>
              <w:spacing w:after="0"/>
              <w:ind w:firstLine="720"/>
            </w:pPr>
            <w:r>
              <w:t>Marriage Law and Celebrants Section</w:t>
            </w:r>
          </w:p>
          <w:p w14:paraId="47E4522E" w14:textId="77777777" w:rsidR="00B156CC" w:rsidRDefault="00B156CC" w:rsidP="00E919F6">
            <w:pPr>
              <w:spacing w:after="0"/>
              <w:ind w:firstLine="720"/>
            </w:pPr>
            <w:r>
              <w:t>Attorney-General's Department</w:t>
            </w:r>
          </w:p>
          <w:p w14:paraId="1D3195BD" w14:textId="77777777" w:rsidR="00B156CC" w:rsidRDefault="00B156CC" w:rsidP="00E919F6">
            <w:pPr>
              <w:spacing w:after="0"/>
              <w:ind w:firstLine="720"/>
            </w:pPr>
            <w:r>
              <w:t>3-5 National Circuit</w:t>
            </w:r>
          </w:p>
          <w:p w14:paraId="124A4423" w14:textId="77777777" w:rsidR="00B156CC" w:rsidRDefault="00B156CC" w:rsidP="00E919F6">
            <w:pPr>
              <w:ind w:left="720"/>
            </w:pPr>
            <w:r>
              <w:t>BARTON  ACT  2600</w:t>
            </w:r>
          </w:p>
        </w:tc>
      </w:tr>
    </w:tbl>
    <w:p w14:paraId="7A5DBD76" w14:textId="77777777" w:rsidR="00BF004D" w:rsidRPr="00192F33" w:rsidRDefault="00BF004D" w:rsidP="00342A84">
      <w:pPr>
        <w:spacing w:before="240"/>
        <w:rPr>
          <w:b/>
        </w:rPr>
      </w:pPr>
    </w:p>
    <w:sectPr w:rsidR="00BF004D" w:rsidRPr="00192F33" w:rsidSect="007B42F6">
      <w:footerReference w:type="default" r:id="rId25"/>
      <w:type w:val="continuous"/>
      <w:pgSz w:w="12240" w:h="15840"/>
      <w:pgMar w:top="669" w:right="964" w:bottom="284" w:left="964" w:header="142" w:footer="4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66AF3" w14:textId="77777777" w:rsidR="00CF12A9" w:rsidRDefault="00CF12A9" w:rsidP="006150CB">
      <w:r>
        <w:separator/>
      </w:r>
    </w:p>
  </w:endnote>
  <w:endnote w:type="continuationSeparator" w:id="0">
    <w:p w14:paraId="342A3E92" w14:textId="77777777" w:rsidR="00CF12A9" w:rsidRDefault="00CF12A9" w:rsidP="00615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9BF00" w14:textId="77777777" w:rsidR="001110A0" w:rsidRDefault="001110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DBD7D" w14:textId="77777777" w:rsidR="006150CB" w:rsidRPr="00453257" w:rsidRDefault="00394664" w:rsidP="00394664">
    <w:pPr>
      <w:pStyle w:val="Footer"/>
      <w:ind w:left="-284"/>
    </w:pPr>
    <w:r>
      <w:rPr>
        <w:noProof/>
        <w:lang w:eastAsia="en-AU"/>
      </w:rPr>
      <w:drawing>
        <wp:inline distT="0" distB="0" distL="0" distR="0" wp14:anchorId="7A5DBD7F" wp14:editId="7A5DBD80">
          <wp:extent cx="7086534" cy="75485"/>
          <wp:effectExtent l="0" t="0" r="0" b="1270"/>
          <wp:docPr id="1" name="Picture 1" descr="Horizontal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dc01fs01p\user_folder$\jonesj\Desktop\stripe.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086534" cy="7548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91AD7" w14:textId="77777777" w:rsidR="001110A0" w:rsidRDefault="001110A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DBD7E" w14:textId="77777777" w:rsidR="006150CB" w:rsidRPr="007B42F6" w:rsidRDefault="006150CB" w:rsidP="007B42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55B17" w14:textId="77777777" w:rsidR="00CF12A9" w:rsidRDefault="00CF12A9" w:rsidP="006150CB">
      <w:r>
        <w:separator/>
      </w:r>
    </w:p>
  </w:footnote>
  <w:footnote w:type="continuationSeparator" w:id="0">
    <w:p w14:paraId="09502192" w14:textId="77777777" w:rsidR="00CF12A9" w:rsidRDefault="00CF12A9" w:rsidP="006150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13F8A" w14:textId="77777777" w:rsidR="001110A0" w:rsidRDefault="001110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3386B" w14:textId="77777777" w:rsidR="001110A0" w:rsidRDefault="001110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32FE6" w14:textId="77777777" w:rsidR="001110A0" w:rsidRDefault="001110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55E6BE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18EAD9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D2721E"/>
    <w:multiLevelType w:val="multilevel"/>
    <w:tmpl w:val="EFDC8A06"/>
    <w:numStyleLink w:val="Bullet2"/>
  </w:abstractNum>
  <w:abstractNum w:abstractNumId="3" w15:restartNumberingAfterBreak="0">
    <w:nsid w:val="171B22D4"/>
    <w:multiLevelType w:val="hybridMultilevel"/>
    <w:tmpl w:val="0FB63F08"/>
    <w:lvl w:ilvl="0" w:tplc="0C090001">
      <w:start w:val="1"/>
      <w:numFmt w:val="bullet"/>
      <w:lvlText w:val=""/>
      <w:lvlJc w:val="left"/>
      <w:pPr>
        <w:ind w:left="1353" w:hanging="360"/>
      </w:pPr>
      <w:rPr>
        <w:rFonts w:ascii="Symbol" w:hAnsi="Symbol"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4" w15:restartNumberingAfterBreak="0">
    <w:nsid w:val="17932166"/>
    <w:multiLevelType w:val="multilevel"/>
    <w:tmpl w:val="EFDC8A06"/>
    <w:styleLink w:val="Bulle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3DB40A8"/>
    <w:multiLevelType w:val="hybridMultilevel"/>
    <w:tmpl w:val="4E8E0A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45B0101"/>
    <w:multiLevelType w:val="hybridMultilevel"/>
    <w:tmpl w:val="30EA11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FE6109B"/>
    <w:multiLevelType w:val="hybridMultilevel"/>
    <w:tmpl w:val="8E6659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DC12FC5"/>
    <w:multiLevelType w:val="hybridMultilevel"/>
    <w:tmpl w:val="A0B851A4"/>
    <w:lvl w:ilvl="0" w:tplc="0C09000F">
      <w:start w:val="1"/>
      <w:numFmt w:val="decimal"/>
      <w:lvlText w:val="%1."/>
      <w:lvlJc w:val="left"/>
      <w:pPr>
        <w:ind w:left="720" w:hanging="360"/>
      </w:pPr>
      <w:rPr>
        <w:rFonts w:hint="default"/>
        <w:color w:val="5C5C5C"/>
      </w:rPr>
    </w:lvl>
    <w:lvl w:ilvl="1" w:tplc="87E4CA92">
      <w:start w:val="1"/>
      <w:numFmt w:val="bullet"/>
      <w:lvlText w:val=""/>
      <w:lvlJc w:val="left"/>
      <w:pPr>
        <w:ind w:left="1353" w:hanging="360"/>
      </w:pPr>
      <w:rPr>
        <w:rFonts w:ascii="Symbol" w:hAnsi="Symbol" w:hint="default"/>
        <w:color w:val="4D738A"/>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302769"/>
    <w:multiLevelType w:val="hybridMultilevel"/>
    <w:tmpl w:val="941430DC"/>
    <w:lvl w:ilvl="0" w:tplc="C9C8A27C">
      <w:start w:val="1"/>
      <w:numFmt w:val="decimal"/>
      <w:lvlText w:val="%1."/>
      <w:lvlJc w:val="left"/>
      <w:pPr>
        <w:ind w:left="360" w:hanging="360"/>
      </w:pPr>
      <w:rPr>
        <w:rFonts w:hint="default"/>
        <w:color w:val="auto"/>
      </w:rPr>
    </w:lvl>
    <w:lvl w:ilvl="1" w:tplc="0EAAE6C0">
      <w:start w:val="1"/>
      <w:numFmt w:val="bullet"/>
      <w:lvlText w:val=""/>
      <w:lvlJc w:val="left"/>
      <w:pPr>
        <w:ind w:left="993" w:hanging="360"/>
      </w:pPr>
      <w:rPr>
        <w:rFonts w:ascii="Symbol" w:hAnsi="Symbol" w:hint="default"/>
        <w:color w:val="auto"/>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63A15FB9"/>
    <w:multiLevelType w:val="hybridMultilevel"/>
    <w:tmpl w:val="6054D582"/>
    <w:lvl w:ilvl="0" w:tplc="4A24C294">
      <w:start w:val="1"/>
      <w:numFmt w:val="bullet"/>
      <w:lvlText w:val=""/>
      <w:lvlJc w:val="left"/>
      <w:pPr>
        <w:ind w:left="720" w:hanging="360"/>
      </w:pPr>
      <w:rPr>
        <w:rFonts w:ascii="Symbol" w:hAnsi="Symbol" w:hint="default"/>
        <w:color w:val="5C5C5C"/>
      </w:rPr>
    </w:lvl>
    <w:lvl w:ilvl="1" w:tplc="87E4CA92">
      <w:start w:val="1"/>
      <w:numFmt w:val="bullet"/>
      <w:pStyle w:val="ListBullet"/>
      <w:lvlText w:val=""/>
      <w:lvlJc w:val="left"/>
      <w:pPr>
        <w:ind w:left="1353" w:hanging="360"/>
      </w:pPr>
      <w:rPr>
        <w:rFonts w:ascii="Symbol" w:hAnsi="Symbol" w:hint="default"/>
        <w:color w:val="4D738A"/>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E382965"/>
    <w:multiLevelType w:val="hybridMultilevel"/>
    <w:tmpl w:val="A2E4A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8D2651"/>
    <w:multiLevelType w:val="multilevel"/>
    <w:tmpl w:val="74C05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4"/>
  </w:num>
  <w:num w:numId="3">
    <w:abstractNumId w:val="2"/>
  </w:num>
  <w:num w:numId="4">
    <w:abstractNumId w:val="0"/>
  </w:num>
  <w:num w:numId="5">
    <w:abstractNumId w:val="1"/>
  </w:num>
  <w:num w:numId="6">
    <w:abstractNumId w:val="12"/>
  </w:num>
  <w:num w:numId="7">
    <w:abstractNumId w:val="8"/>
  </w:num>
  <w:num w:numId="8">
    <w:abstractNumId w:val="9"/>
  </w:num>
  <w:num w:numId="9">
    <w:abstractNumId w:val="6"/>
  </w:num>
  <w:num w:numId="10">
    <w:abstractNumId w:val="5"/>
  </w:num>
  <w:num w:numId="11">
    <w:abstractNumId w:val="7"/>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8B8"/>
    <w:rsid w:val="0000561B"/>
    <w:rsid w:val="00007E60"/>
    <w:rsid w:val="00020594"/>
    <w:rsid w:val="000521F2"/>
    <w:rsid w:val="000779BE"/>
    <w:rsid w:val="00096B7A"/>
    <w:rsid w:val="000B558B"/>
    <w:rsid w:val="000C6BF8"/>
    <w:rsid w:val="000D1092"/>
    <w:rsid w:val="000F3D72"/>
    <w:rsid w:val="001110A0"/>
    <w:rsid w:val="0011430B"/>
    <w:rsid w:val="001346A6"/>
    <w:rsid w:val="00151A0A"/>
    <w:rsid w:val="00192F33"/>
    <w:rsid w:val="002108E2"/>
    <w:rsid w:val="00230B26"/>
    <w:rsid w:val="00236584"/>
    <w:rsid w:val="00253442"/>
    <w:rsid w:val="002A0994"/>
    <w:rsid w:val="002A693D"/>
    <w:rsid w:val="002C36D2"/>
    <w:rsid w:val="002C7A86"/>
    <w:rsid w:val="003036F3"/>
    <w:rsid w:val="00315EA9"/>
    <w:rsid w:val="00323B14"/>
    <w:rsid w:val="0032725D"/>
    <w:rsid w:val="00342A84"/>
    <w:rsid w:val="00372C13"/>
    <w:rsid w:val="00372C25"/>
    <w:rsid w:val="003732A2"/>
    <w:rsid w:val="00374B73"/>
    <w:rsid w:val="0038446D"/>
    <w:rsid w:val="00394664"/>
    <w:rsid w:val="00395615"/>
    <w:rsid w:val="003B28B8"/>
    <w:rsid w:val="003C4EDC"/>
    <w:rsid w:val="003E611C"/>
    <w:rsid w:val="00417434"/>
    <w:rsid w:val="004450A3"/>
    <w:rsid w:val="00453257"/>
    <w:rsid w:val="004775CE"/>
    <w:rsid w:val="00485498"/>
    <w:rsid w:val="004B431B"/>
    <w:rsid w:val="004B492C"/>
    <w:rsid w:val="004B7D3E"/>
    <w:rsid w:val="004D6151"/>
    <w:rsid w:val="004F27C4"/>
    <w:rsid w:val="004F4E7C"/>
    <w:rsid w:val="005168AD"/>
    <w:rsid w:val="00531992"/>
    <w:rsid w:val="00536C50"/>
    <w:rsid w:val="00553156"/>
    <w:rsid w:val="00556D19"/>
    <w:rsid w:val="0056032D"/>
    <w:rsid w:val="005808D5"/>
    <w:rsid w:val="005B419C"/>
    <w:rsid w:val="005C1BB3"/>
    <w:rsid w:val="005C52B4"/>
    <w:rsid w:val="005D3FEF"/>
    <w:rsid w:val="005D6CB5"/>
    <w:rsid w:val="006150CB"/>
    <w:rsid w:val="00657F8A"/>
    <w:rsid w:val="0068648E"/>
    <w:rsid w:val="0069726A"/>
    <w:rsid w:val="006A784E"/>
    <w:rsid w:val="006E3A65"/>
    <w:rsid w:val="006E63AF"/>
    <w:rsid w:val="00720AD0"/>
    <w:rsid w:val="007829FD"/>
    <w:rsid w:val="0078461C"/>
    <w:rsid w:val="007A3071"/>
    <w:rsid w:val="007A49F4"/>
    <w:rsid w:val="007B0031"/>
    <w:rsid w:val="007B42F6"/>
    <w:rsid w:val="007C566E"/>
    <w:rsid w:val="00802924"/>
    <w:rsid w:val="008179CE"/>
    <w:rsid w:val="008314E8"/>
    <w:rsid w:val="008475F6"/>
    <w:rsid w:val="0085283E"/>
    <w:rsid w:val="00882A7C"/>
    <w:rsid w:val="00883A35"/>
    <w:rsid w:val="008934DA"/>
    <w:rsid w:val="008D2EF7"/>
    <w:rsid w:val="008D6C70"/>
    <w:rsid w:val="008E27BF"/>
    <w:rsid w:val="009067EA"/>
    <w:rsid w:val="009602C3"/>
    <w:rsid w:val="00985054"/>
    <w:rsid w:val="0098671E"/>
    <w:rsid w:val="00991D2A"/>
    <w:rsid w:val="00992E9C"/>
    <w:rsid w:val="009C3530"/>
    <w:rsid w:val="009F531A"/>
    <w:rsid w:val="00A0041E"/>
    <w:rsid w:val="00A021AC"/>
    <w:rsid w:val="00A323F5"/>
    <w:rsid w:val="00A3247A"/>
    <w:rsid w:val="00A34599"/>
    <w:rsid w:val="00A63732"/>
    <w:rsid w:val="00A756FC"/>
    <w:rsid w:val="00A931A8"/>
    <w:rsid w:val="00AA6FE0"/>
    <w:rsid w:val="00AE1008"/>
    <w:rsid w:val="00B15146"/>
    <w:rsid w:val="00B156CC"/>
    <w:rsid w:val="00B4293A"/>
    <w:rsid w:val="00B74535"/>
    <w:rsid w:val="00B97BAE"/>
    <w:rsid w:val="00BB40F3"/>
    <w:rsid w:val="00BB4DA3"/>
    <w:rsid w:val="00BD7907"/>
    <w:rsid w:val="00BF004D"/>
    <w:rsid w:val="00C279C1"/>
    <w:rsid w:val="00C66A9B"/>
    <w:rsid w:val="00CC297A"/>
    <w:rsid w:val="00CF12A9"/>
    <w:rsid w:val="00D22BD6"/>
    <w:rsid w:val="00D34240"/>
    <w:rsid w:val="00D60A50"/>
    <w:rsid w:val="00D750A8"/>
    <w:rsid w:val="00D84DA8"/>
    <w:rsid w:val="00DA1D95"/>
    <w:rsid w:val="00DB1ADB"/>
    <w:rsid w:val="00DD4C3D"/>
    <w:rsid w:val="00DD66F9"/>
    <w:rsid w:val="00DE121B"/>
    <w:rsid w:val="00E26951"/>
    <w:rsid w:val="00E34811"/>
    <w:rsid w:val="00E67E63"/>
    <w:rsid w:val="00E701B5"/>
    <w:rsid w:val="00E86118"/>
    <w:rsid w:val="00EF15C5"/>
    <w:rsid w:val="00EF3CEB"/>
    <w:rsid w:val="00F251BE"/>
    <w:rsid w:val="00FC4E10"/>
    <w:rsid w:val="00FD04E6"/>
    <w:rsid w:val="00FD371C"/>
    <w:rsid w:val="00FE2BC1"/>
    <w:rsid w:val="00FE43D5"/>
    <w:rsid w:val="00FF1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5DB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0CB"/>
    <w:pPr>
      <w:spacing w:after="200" w:line="276" w:lineRule="auto"/>
    </w:pPr>
    <w:rPr>
      <w:rFonts w:cs="Calibri"/>
      <w:w w:val="105"/>
      <w:kern w:val="40"/>
      <w:sz w:val="22"/>
      <w:szCs w:val="22"/>
      <w:lang w:eastAsia="en-US"/>
    </w:rPr>
  </w:style>
  <w:style w:type="paragraph" w:styleId="Heading1">
    <w:name w:val="heading 1"/>
    <w:basedOn w:val="Normal"/>
    <w:next w:val="Normal"/>
    <w:link w:val="Heading1Char"/>
    <w:uiPriority w:val="9"/>
    <w:qFormat/>
    <w:rsid w:val="006150CB"/>
    <w:pPr>
      <w:keepNext/>
      <w:spacing w:after="0" w:line="240" w:lineRule="auto"/>
      <w:jc w:val="right"/>
      <w:outlineLvl w:val="0"/>
    </w:pPr>
    <w:rPr>
      <w:rFonts w:eastAsia="SimSun" w:cs="Angsana New"/>
      <w:b/>
      <w:bCs/>
      <w:color w:val="404040"/>
      <w:kern w:val="32"/>
      <w:sz w:val="52"/>
      <w:szCs w:val="52"/>
    </w:rPr>
  </w:style>
  <w:style w:type="paragraph" w:styleId="Heading2">
    <w:name w:val="heading 2"/>
    <w:basedOn w:val="Normal"/>
    <w:next w:val="Normal"/>
    <w:link w:val="Heading2Char"/>
    <w:uiPriority w:val="9"/>
    <w:unhideWhenUsed/>
    <w:qFormat/>
    <w:rsid w:val="00394664"/>
    <w:pPr>
      <w:keepNext/>
      <w:spacing w:before="240" w:after="60" w:line="240" w:lineRule="auto"/>
      <w:outlineLvl w:val="1"/>
    </w:pPr>
    <w:rPr>
      <w:rFonts w:eastAsia="SimSun" w:cs="Angsana New"/>
      <w:b/>
      <w:bCs/>
      <w:iCs/>
      <w:color w:val="4D738A"/>
      <w:sz w:val="40"/>
      <w:szCs w:val="48"/>
    </w:rPr>
  </w:style>
  <w:style w:type="paragraph" w:styleId="Heading3">
    <w:name w:val="heading 3"/>
    <w:basedOn w:val="Normal"/>
    <w:next w:val="Normal"/>
    <w:link w:val="Heading3Char"/>
    <w:uiPriority w:val="9"/>
    <w:unhideWhenUsed/>
    <w:qFormat/>
    <w:rsid w:val="006150CB"/>
    <w:pPr>
      <w:keepNext/>
      <w:spacing w:after="60" w:line="240" w:lineRule="auto"/>
      <w:outlineLvl w:val="2"/>
    </w:pPr>
    <w:rPr>
      <w:rFonts w:eastAsia="SimSun" w:cs="Angsana New"/>
      <w:b/>
      <w:bCs/>
      <w:color w:val="404040"/>
      <w:sz w:val="32"/>
      <w:szCs w:val="32"/>
    </w:rPr>
  </w:style>
  <w:style w:type="paragraph" w:styleId="Heading4">
    <w:name w:val="heading 4"/>
    <w:basedOn w:val="Heading3"/>
    <w:next w:val="Normal"/>
    <w:link w:val="Heading4Char"/>
    <w:uiPriority w:val="9"/>
    <w:unhideWhenUsed/>
    <w:qFormat/>
    <w:rsid w:val="0098671E"/>
    <w:pPr>
      <w:outlineLvl w:val="3"/>
    </w:pPr>
    <w:rPr>
      <w:color w:val="595959" w:themeColor="text1" w:themeTint="A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50CB"/>
    <w:rPr>
      <w:rFonts w:eastAsia="SimSun" w:cs="Angsana New"/>
      <w:b/>
      <w:bCs/>
      <w:color w:val="404040"/>
      <w:w w:val="105"/>
      <w:kern w:val="32"/>
      <w:sz w:val="52"/>
      <w:szCs w:val="52"/>
      <w:lang w:eastAsia="en-US"/>
    </w:rPr>
  </w:style>
  <w:style w:type="paragraph" w:styleId="Title">
    <w:name w:val="Title"/>
    <w:basedOn w:val="Normal"/>
    <w:next w:val="Normal"/>
    <w:link w:val="TitleChar"/>
    <w:uiPriority w:val="10"/>
    <w:qFormat/>
    <w:rsid w:val="006150CB"/>
    <w:pPr>
      <w:spacing w:before="240" w:after="60" w:line="240" w:lineRule="auto"/>
      <w:outlineLvl w:val="0"/>
    </w:pPr>
    <w:rPr>
      <w:rFonts w:eastAsia="SimSun" w:cs="Angsana New"/>
      <w:b/>
      <w:bCs/>
      <w:noProof/>
      <w:kern w:val="28"/>
      <w:sz w:val="56"/>
      <w:szCs w:val="32"/>
    </w:rPr>
  </w:style>
  <w:style w:type="character" w:customStyle="1" w:styleId="TitleChar">
    <w:name w:val="Title Char"/>
    <w:link w:val="Title"/>
    <w:uiPriority w:val="10"/>
    <w:rsid w:val="006150CB"/>
    <w:rPr>
      <w:rFonts w:eastAsia="SimSun" w:cs="Angsana New"/>
      <w:b/>
      <w:bCs/>
      <w:noProof/>
      <w:w w:val="105"/>
      <w:kern w:val="28"/>
      <w:sz w:val="56"/>
      <w:szCs w:val="32"/>
      <w:lang w:eastAsia="en-US"/>
    </w:rPr>
  </w:style>
  <w:style w:type="character" w:customStyle="1" w:styleId="Heading2Char">
    <w:name w:val="Heading 2 Char"/>
    <w:link w:val="Heading2"/>
    <w:uiPriority w:val="9"/>
    <w:rsid w:val="00394664"/>
    <w:rPr>
      <w:rFonts w:eastAsia="SimSun" w:cs="Angsana New"/>
      <w:b/>
      <w:bCs/>
      <w:iCs/>
      <w:color w:val="4D738A"/>
      <w:w w:val="105"/>
      <w:kern w:val="40"/>
      <w:sz w:val="40"/>
      <w:szCs w:val="48"/>
      <w:lang w:eastAsia="en-US"/>
    </w:rPr>
  </w:style>
  <w:style w:type="paragraph" w:styleId="Subtitle">
    <w:name w:val="Subtitle"/>
    <w:basedOn w:val="Title"/>
    <w:next w:val="Normal"/>
    <w:link w:val="SubtitleChar"/>
    <w:uiPriority w:val="11"/>
    <w:qFormat/>
    <w:rsid w:val="006150CB"/>
    <w:pPr>
      <w:jc w:val="right"/>
    </w:pPr>
    <w:rPr>
      <w:sz w:val="28"/>
      <w:szCs w:val="28"/>
    </w:rPr>
  </w:style>
  <w:style w:type="character" w:customStyle="1" w:styleId="SubtitleChar">
    <w:name w:val="Subtitle Char"/>
    <w:link w:val="Subtitle"/>
    <w:uiPriority w:val="11"/>
    <w:rsid w:val="006150CB"/>
    <w:rPr>
      <w:rFonts w:eastAsia="SimSun" w:cs="Angsana New"/>
      <w:b/>
      <w:bCs/>
      <w:noProof/>
      <w:w w:val="105"/>
      <w:kern w:val="28"/>
      <w:sz w:val="28"/>
      <w:szCs w:val="28"/>
      <w:lang w:eastAsia="en-US"/>
    </w:rPr>
  </w:style>
  <w:style w:type="character" w:customStyle="1" w:styleId="Heading3Char">
    <w:name w:val="Heading 3 Char"/>
    <w:link w:val="Heading3"/>
    <w:uiPriority w:val="9"/>
    <w:rsid w:val="006150CB"/>
    <w:rPr>
      <w:rFonts w:eastAsia="SimSun" w:cs="Angsana New"/>
      <w:b/>
      <w:bCs/>
      <w:color w:val="404040"/>
      <w:w w:val="105"/>
      <w:kern w:val="40"/>
      <w:sz w:val="32"/>
      <w:szCs w:val="32"/>
      <w:lang w:eastAsia="en-US"/>
    </w:rPr>
  </w:style>
  <w:style w:type="paragraph" w:styleId="Header">
    <w:name w:val="header"/>
    <w:basedOn w:val="Normal"/>
    <w:link w:val="HeaderChar"/>
    <w:uiPriority w:val="99"/>
    <w:unhideWhenUsed/>
    <w:rsid w:val="006150CB"/>
    <w:pPr>
      <w:tabs>
        <w:tab w:val="center" w:pos="4513"/>
        <w:tab w:val="right" w:pos="9026"/>
      </w:tabs>
    </w:pPr>
  </w:style>
  <w:style w:type="character" w:customStyle="1" w:styleId="HeaderChar">
    <w:name w:val="Header Char"/>
    <w:link w:val="Header"/>
    <w:uiPriority w:val="99"/>
    <w:rsid w:val="006150CB"/>
    <w:rPr>
      <w:sz w:val="22"/>
      <w:szCs w:val="22"/>
      <w:lang w:eastAsia="en-US"/>
    </w:rPr>
  </w:style>
  <w:style w:type="paragraph" w:styleId="Footer">
    <w:name w:val="footer"/>
    <w:basedOn w:val="Normal"/>
    <w:link w:val="FooterChar"/>
    <w:uiPriority w:val="99"/>
    <w:unhideWhenUsed/>
    <w:rsid w:val="006150CB"/>
    <w:pPr>
      <w:tabs>
        <w:tab w:val="center" w:pos="4513"/>
        <w:tab w:val="right" w:pos="9026"/>
      </w:tabs>
    </w:pPr>
  </w:style>
  <w:style w:type="character" w:customStyle="1" w:styleId="FooterChar">
    <w:name w:val="Footer Char"/>
    <w:link w:val="Footer"/>
    <w:uiPriority w:val="99"/>
    <w:rsid w:val="006150CB"/>
    <w:rPr>
      <w:sz w:val="22"/>
      <w:szCs w:val="22"/>
      <w:lang w:eastAsia="en-US"/>
    </w:rPr>
  </w:style>
  <w:style w:type="paragraph" w:styleId="BalloonText">
    <w:name w:val="Balloon Text"/>
    <w:basedOn w:val="Normal"/>
    <w:link w:val="BalloonTextChar"/>
    <w:uiPriority w:val="99"/>
    <w:semiHidden/>
    <w:unhideWhenUsed/>
    <w:rsid w:val="005C1BB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C1BB3"/>
    <w:rPr>
      <w:rFonts w:ascii="Tahoma" w:hAnsi="Tahoma" w:cs="Tahoma"/>
      <w:w w:val="105"/>
      <w:kern w:val="40"/>
      <w:sz w:val="16"/>
      <w:szCs w:val="16"/>
      <w:lang w:eastAsia="en-US"/>
    </w:rPr>
  </w:style>
  <w:style w:type="paragraph" w:customStyle="1" w:styleId="Bullet1">
    <w:name w:val="Bullet 1"/>
    <w:basedOn w:val="ListBullet2"/>
    <w:autoRedefine/>
    <w:qFormat/>
    <w:rsid w:val="00BB40F3"/>
    <w:pPr>
      <w:spacing w:after="0"/>
      <w:ind w:left="0"/>
      <w:contextualSpacing w:val="0"/>
    </w:pPr>
    <w:rPr>
      <w:w w:val="100"/>
      <w:lang w:val="en" w:eastAsia="en-AU"/>
    </w:rPr>
  </w:style>
  <w:style w:type="numbering" w:customStyle="1" w:styleId="Bullet2">
    <w:name w:val="Bullet 2"/>
    <w:basedOn w:val="NoList"/>
    <w:uiPriority w:val="99"/>
    <w:rsid w:val="0011430B"/>
    <w:pPr>
      <w:numPr>
        <w:numId w:val="2"/>
      </w:numPr>
    </w:pPr>
  </w:style>
  <w:style w:type="paragraph" w:styleId="ListBullet2">
    <w:name w:val="List Bullet 2"/>
    <w:basedOn w:val="ListBullet"/>
    <w:autoRedefine/>
    <w:uiPriority w:val="99"/>
    <w:unhideWhenUsed/>
    <w:qFormat/>
    <w:rsid w:val="00236584"/>
    <w:pPr>
      <w:numPr>
        <w:ilvl w:val="0"/>
        <w:numId w:val="0"/>
      </w:numPr>
      <w:ind w:left="567"/>
    </w:pPr>
  </w:style>
  <w:style w:type="character" w:customStyle="1" w:styleId="Heading4Char">
    <w:name w:val="Heading 4 Char"/>
    <w:basedOn w:val="DefaultParagraphFont"/>
    <w:link w:val="Heading4"/>
    <w:uiPriority w:val="9"/>
    <w:rsid w:val="0098671E"/>
    <w:rPr>
      <w:rFonts w:eastAsia="SimSun" w:cs="Angsana New"/>
      <w:b/>
      <w:bCs/>
      <w:color w:val="595959" w:themeColor="text1" w:themeTint="A6"/>
      <w:w w:val="105"/>
      <w:kern w:val="40"/>
      <w:sz w:val="26"/>
      <w:szCs w:val="26"/>
      <w:lang w:eastAsia="en-US"/>
    </w:rPr>
  </w:style>
  <w:style w:type="paragraph" w:styleId="ListBullet">
    <w:name w:val="List Bullet"/>
    <w:aliases w:val="List Bullet 1"/>
    <w:basedOn w:val="Normal"/>
    <w:uiPriority w:val="99"/>
    <w:unhideWhenUsed/>
    <w:rsid w:val="0011430B"/>
    <w:pPr>
      <w:numPr>
        <w:ilvl w:val="1"/>
        <w:numId w:val="1"/>
      </w:numPr>
      <w:ind w:left="1440"/>
      <w:contextualSpacing/>
    </w:pPr>
  </w:style>
  <w:style w:type="character" w:styleId="Strong">
    <w:name w:val="Strong"/>
    <w:basedOn w:val="DefaultParagraphFont"/>
    <w:uiPriority w:val="22"/>
    <w:rsid w:val="0011430B"/>
    <w:rPr>
      <w:b/>
      <w:bCs/>
    </w:rPr>
  </w:style>
  <w:style w:type="character" w:styleId="SubtleEmphasis">
    <w:name w:val="Subtle Emphasis"/>
    <w:basedOn w:val="DefaultParagraphFont"/>
    <w:uiPriority w:val="19"/>
    <w:rsid w:val="0011430B"/>
    <w:rPr>
      <w:i/>
      <w:iCs/>
      <w:color w:val="808080" w:themeColor="text1" w:themeTint="7F"/>
    </w:rPr>
  </w:style>
  <w:style w:type="character" w:styleId="Hyperlink">
    <w:name w:val="Hyperlink"/>
    <w:basedOn w:val="DefaultParagraphFont"/>
    <w:uiPriority w:val="99"/>
    <w:unhideWhenUsed/>
    <w:rsid w:val="0078461C"/>
    <w:rPr>
      <w:color w:val="0000FF" w:themeColor="hyperlink"/>
      <w:u w:val="single"/>
    </w:rPr>
  </w:style>
  <w:style w:type="paragraph" w:styleId="ListParagraph">
    <w:name w:val="List Paragraph"/>
    <w:basedOn w:val="Normal"/>
    <w:uiPriority w:val="34"/>
    <w:rsid w:val="00536C50"/>
    <w:pPr>
      <w:ind w:left="720"/>
      <w:contextualSpacing/>
    </w:pPr>
  </w:style>
  <w:style w:type="character" w:styleId="FollowedHyperlink">
    <w:name w:val="FollowedHyperlink"/>
    <w:basedOn w:val="DefaultParagraphFont"/>
    <w:uiPriority w:val="99"/>
    <w:semiHidden/>
    <w:unhideWhenUsed/>
    <w:rsid w:val="00417434"/>
    <w:rPr>
      <w:color w:val="800080" w:themeColor="followedHyperlink"/>
      <w:u w:val="single"/>
    </w:rPr>
  </w:style>
  <w:style w:type="paragraph" w:styleId="NoSpacing">
    <w:name w:val="No Spacing"/>
    <w:uiPriority w:val="1"/>
    <w:qFormat/>
    <w:rsid w:val="00C66A9B"/>
    <w:rPr>
      <w:rFonts w:cs="Calibri"/>
      <w:w w:val="105"/>
      <w:kern w:val="40"/>
      <w:sz w:val="22"/>
      <w:szCs w:val="22"/>
      <w:lang w:eastAsia="en-US"/>
    </w:rPr>
  </w:style>
  <w:style w:type="table" w:styleId="TableGrid">
    <w:name w:val="Table Grid"/>
    <w:basedOn w:val="TableNormal"/>
    <w:uiPriority w:val="59"/>
    <w:rsid w:val="00883A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293A"/>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931A8"/>
    <w:rPr>
      <w:sz w:val="16"/>
      <w:szCs w:val="16"/>
    </w:rPr>
  </w:style>
  <w:style w:type="paragraph" w:styleId="CommentText">
    <w:name w:val="annotation text"/>
    <w:basedOn w:val="Normal"/>
    <w:link w:val="CommentTextChar"/>
    <w:uiPriority w:val="99"/>
    <w:semiHidden/>
    <w:unhideWhenUsed/>
    <w:rsid w:val="00A931A8"/>
    <w:pPr>
      <w:spacing w:line="240" w:lineRule="auto"/>
    </w:pPr>
    <w:rPr>
      <w:sz w:val="20"/>
      <w:szCs w:val="20"/>
    </w:rPr>
  </w:style>
  <w:style w:type="character" w:customStyle="1" w:styleId="CommentTextChar">
    <w:name w:val="Comment Text Char"/>
    <w:basedOn w:val="DefaultParagraphFont"/>
    <w:link w:val="CommentText"/>
    <w:uiPriority w:val="99"/>
    <w:semiHidden/>
    <w:rsid w:val="00A931A8"/>
    <w:rPr>
      <w:rFonts w:cs="Calibri"/>
      <w:w w:val="105"/>
      <w:kern w:val="40"/>
      <w:lang w:eastAsia="en-US"/>
    </w:rPr>
  </w:style>
  <w:style w:type="paragraph" w:styleId="CommentSubject">
    <w:name w:val="annotation subject"/>
    <w:basedOn w:val="CommentText"/>
    <w:next w:val="CommentText"/>
    <w:link w:val="CommentSubjectChar"/>
    <w:uiPriority w:val="99"/>
    <w:semiHidden/>
    <w:unhideWhenUsed/>
    <w:rsid w:val="00A931A8"/>
    <w:rPr>
      <w:b/>
      <w:bCs/>
    </w:rPr>
  </w:style>
  <w:style w:type="character" w:customStyle="1" w:styleId="CommentSubjectChar">
    <w:name w:val="Comment Subject Char"/>
    <w:basedOn w:val="CommentTextChar"/>
    <w:link w:val="CommentSubject"/>
    <w:uiPriority w:val="99"/>
    <w:semiHidden/>
    <w:rsid w:val="00A931A8"/>
    <w:rPr>
      <w:rFonts w:cs="Calibri"/>
      <w:b/>
      <w:bCs/>
      <w:w w:val="105"/>
      <w:kern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625055">
      <w:bodyDiv w:val="1"/>
      <w:marLeft w:val="300"/>
      <w:marRight w:val="300"/>
      <w:marTop w:val="300"/>
      <w:marBottom w:val="300"/>
      <w:divBdr>
        <w:top w:val="none" w:sz="0" w:space="0" w:color="auto"/>
        <w:left w:val="none" w:sz="0" w:space="0" w:color="auto"/>
        <w:bottom w:val="none" w:sz="0" w:space="0" w:color="auto"/>
        <w:right w:val="none" w:sz="0" w:space="0" w:color="auto"/>
      </w:divBdr>
      <w:divsChild>
        <w:div w:id="1894340785">
          <w:marLeft w:val="0"/>
          <w:marRight w:val="0"/>
          <w:marTop w:val="0"/>
          <w:marBottom w:val="0"/>
          <w:divBdr>
            <w:top w:val="none" w:sz="0" w:space="0" w:color="auto"/>
            <w:left w:val="none" w:sz="0" w:space="0" w:color="auto"/>
            <w:bottom w:val="none" w:sz="0" w:space="0" w:color="auto"/>
            <w:right w:val="none" w:sz="0" w:space="0" w:color="auto"/>
          </w:divBdr>
          <w:divsChild>
            <w:div w:id="918370951">
              <w:marLeft w:val="0"/>
              <w:marRight w:val="0"/>
              <w:marTop w:val="0"/>
              <w:marBottom w:val="0"/>
              <w:divBdr>
                <w:top w:val="single" w:sz="2" w:space="0" w:color="BEBFC7"/>
                <w:left w:val="single" w:sz="48" w:space="8" w:color="BEBFC7"/>
                <w:bottom w:val="single" w:sz="48" w:space="8" w:color="BEBFC7"/>
                <w:right w:val="single" w:sz="48" w:space="8" w:color="BEBFC7"/>
              </w:divBdr>
              <w:divsChild>
                <w:div w:id="650214056">
                  <w:marLeft w:val="0"/>
                  <w:marRight w:val="0"/>
                  <w:marTop w:val="0"/>
                  <w:marBottom w:val="0"/>
                  <w:divBdr>
                    <w:top w:val="none" w:sz="0" w:space="0" w:color="auto"/>
                    <w:left w:val="none" w:sz="0" w:space="0" w:color="auto"/>
                    <w:bottom w:val="none" w:sz="0" w:space="0" w:color="auto"/>
                    <w:right w:val="none" w:sz="0" w:space="0" w:color="auto"/>
                  </w:divBdr>
                  <w:divsChild>
                    <w:div w:id="1163860344">
                      <w:marLeft w:val="0"/>
                      <w:marRight w:val="315"/>
                      <w:marTop w:val="0"/>
                      <w:marBottom w:val="0"/>
                      <w:divBdr>
                        <w:top w:val="none" w:sz="0" w:space="0" w:color="auto"/>
                        <w:left w:val="none" w:sz="0" w:space="0" w:color="auto"/>
                        <w:bottom w:val="none" w:sz="0" w:space="0" w:color="auto"/>
                        <w:right w:val="none" w:sz="0" w:space="0" w:color="auto"/>
                      </w:divBdr>
                      <w:divsChild>
                        <w:div w:id="6946841">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jpeg"/><Relationship Id="rId18" Type="http://schemas.openxmlformats.org/officeDocument/2006/relationships/hyperlink" Target="https://www.legislation.gov.au/Series/C2004A07402"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ag.gov.au/FamiliesAndMarriage/Marriage/marriagecelebrants/Pages/Celebrant-resources.aspx"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accc.gov.au/consumers" TargetMode="Externa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australia.gov.au/topics/law-and-justice/births-deaths-and-marriages-registries" TargetMode="External"/><Relationship Id="rId20" Type="http://schemas.openxmlformats.org/officeDocument/2006/relationships/hyperlink" Target="https://www.legislation.gov.au/Details/F2017L01359" TargetMode="Externa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mailto:marriagecelebrantssection@ag.gov.au" TargetMode="External"/><Relationship Id="rId5" Type="http://schemas.openxmlformats.org/officeDocument/2006/relationships/footnotes" Target="footnotes.xml"/><Relationship Id="rId15" Type="http://schemas.openxmlformats.org/officeDocument/2006/relationships/hyperlink" Target="http://www.ag.gov.au/FamiliesAndMarriage/Marriage/Pages/Recognisedreligiousdenominations.aspx" TargetMode="External"/><Relationship Id="rId23" Type="http://schemas.openxmlformats.org/officeDocument/2006/relationships/hyperlink" Target="https://www.ag.gov.au/FamiliesAndMarriage/Marriage/Pages/Complaintagainstamarriagecelebrant.aspx" TargetMode="External"/><Relationship Id="rId28"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hyperlink" Target="https://www.legislation.gov.au/Details/F2017L01359"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ag.gov.au/FamiliesAndMarriage/Marriage/Findamarriagecelebrant/Pages/default.aspx" TargetMode="External"/><Relationship Id="rId22" Type="http://schemas.openxmlformats.org/officeDocument/2006/relationships/hyperlink" Target="http://www.accc.gov.au/consumers" TargetMode="External"/><Relationship Id="rId27" Type="http://schemas.openxmlformats.org/officeDocument/2006/relationships/theme" Target="theme/theme1.xml"/><Relationship Id="rId30"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11ED633AC8EE4CBA28A61F69674E9B" ma:contentTypeVersion="1" ma:contentTypeDescription="Create a new document." ma:contentTypeScope="" ma:versionID="9698692d198057aae79e74874c88fe66">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4CE64917-3972-4474-A791-1D6746DC9CCA}"/>
</file>

<file path=customXml/itemProps2.xml><?xml version="1.0" encoding="utf-8"?>
<ds:datastoreItem xmlns:ds="http://schemas.openxmlformats.org/officeDocument/2006/customXml" ds:itemID="{9D724083-CAE3-4603-B5F9-2BD58CBA7EDC}"/>
</file>

<file path=customXml/itemProps3.xml><?xml version="1.0" encoding="utf-8"?>
<ds:datastoreItem xmlns:ds="http://schemas.openxmlformats.org/officeDocument/2006/customXml" ds:itemID="{B48E47BA-2F75-4FC0-AFD7-12CE0AA7123D}"/>
</file>

<file path=docProps/app.xml><?xml version="1.0" encoding="utf-8"?>
<Properties xmlns="http://schemas.openxmlformats.org/officeDocument/2006/extended-properties" xmlns:vt="http://schemas.openxmlformats.org/officeDocument/2006/docPropsVTypes">
  <Template>Normal.dotm</Template>
  <TotalTime>0</TotalTime>
  <Pages>3</Pages>
  <Words>1124</Words>
  <Characters>6408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Complaints against Commonwealth registered marriage celebrant</dc:title>
  <dc:creator/>
  <cp:lastModifiedBy/>
  <cp:revision>1</cp:revision>
  <dcterms:created xsi:type="dcterms:W3CDTF">2019-06-28T01:21:00Z</dcterms:created>
  <dcterms:modified xsi:type="dcterms:W3CDTF">2019-09-13T02:02:00Z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0x0101004011ED633AC8EE4CBA28A61F69674E9B</vt:lpwstr>
  </property>
  <property fmtid="{D5CDD505-2E9C-101B-9397-08002B2CF9AE}" pid="3" name="Order">
    <vt:r8>38400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